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D8D752">
      <w:pPr>
        <w:rPr>
          <w:rFonts w:hint="eastAsia" w:ascii="宋体" w:hAnsi="宋体" w:eastAsia="宋体" w:cs="宋体"/>
          <w:b/>
          <w:bCs/>
          <w:color w:val="auto"/>
          <w:sz w:val="32"/>
          <w:szCs w:val="32"/>
          <w:highlight w:val="none"/>
        </w:rPr>
      </w:pPr>
    </w:p>
    <w:p w14:paraId="7AD9231C">
      <w:pPr>
        <w:ind w:left="440"/>
        <w:jc w:val="center"/>
        <w:rPr>
          <w:rFonts w:hint="eastAsia" w:ascii="宋体" w:hAnsi="宋体" w:eastAsia="宋体" w:cs="宋体"/>
          <w:b/>
          <w:bCs/>
          <w:color w:val="auto"/>
          <w:sz w:val="32"/>
          <w:szCs w:val="32"/>
          <w:highlight w:val="none"/>
        </w:rPr>
      </w:pPr>
    </w:p>
    <w:p w14:paraId="308BB65C">
      <w:pPr>
        <w:ind w:left="440"/>
        <w:jc w:val="center"/>
        <w:rPr>
          <w:rFonts w:hint="eastAsia" w:ascii="宋体" w:hAnsi="宋体" w:eastAsia="宋体" w:cs="宋体"/>
          <w:b/>
          <w:bCs/>
          <w:color w:val="auto"/>
          <w:sz w:val="32"/>
          <w:szCs w:val="32"/>
          <w:highlight w:val="none"/>
        </w:rPr>
      </w:pPr>
    </w:p>
    <w:p w14:paraId="1C06F261">
      <w:pPr>
        <w:ind w:left="440"/>
        <w:jc w:val="center"/>
        <w:rPr>
          <w:rFonts w:hint="eastAsia" w:ascii="宋体" w:hAnsi="宋体" w:eastAsia="宋体" w:cs="宋体"/>
          <w:b/>
          <w:bCs/>
          <w:color w:val="auto"/>
          <w:sz w:val="32"/>
          <w:szCs w:val="32"/>
          <w:highlight w:val="none"/>
        </w:rPr>
      </w:pPr>
    </w:p>
    <w:p w14:paraId="11F011AA">
      <w:pPr>
        <w:ind w:left="440"/>
        <w:jc w:val="center"/>
        <w:rPr>
          <w:rFonts w:hint="eastAsia" w:ascii="宋体" w:hAnsi="宋体" w:eastAsia="宋体" w:cs="宋体"/>
          <w:b/>
          <w:bCs/>
          <w:color w:val="auto"/>
          <w:sz w:val="32"/>
          <w:szCs w:val="32"/>
          <w:highlight w:val="none"/>
        </w:rPr>
      </w:pPr>
      <w:bookmarkStart w:id="0" w:name="_Hlk17298387"/>
    </w:p>
    <w:p w14:paraId="008C3C66">
      <w:pPr>
        <w:ind w:left="440"/>
        <w:jc w:val="center"/>
        <w:rPr>
          <w:rFonts w:hint="eastAsia" w:ascii="宋体" w:hAnsi="宋体" w:eastAsia="宋体" w:cs="宋体"/>
          <w:b/>
          <w:bCs/>
          <w:color w:val="auto"/>
          <w:sz w:val="40"/>
          <w:szCs w:val="40"/>
          <w:highlight w:val="none"/>
        </w:rPr>
      </w:pPr>
    </w:p>
    <w:p w14:paraId="6BC5701C">
      <w:pPr>
        <w:ind w:left="440"/>
        <w:jc w:val="center"/>
        <w:rPr>
          <w:rFonts w:hint="eastAsia" w:ascii="宋体" w:hAnsi="宋体" w:eastAsia="宋体" w:cs="宋体"/>
          <w:b/>
          <w:bCs/>
          <w:color w:val="auto"/>
          <w:sz w:val="40"/>
          <w:szCs w:val="40"/>
          <w:highlight w:val="none"/>
        </w:rPr>
      </w:pPr>
      <w:r>
        <w:rPr>
          <w:rFonts w:hint="eastAsia" w:ascii="宋体" w:hAnsi="宋体" w:eastAsia="宋体" w:cs="宋体"/>
          <w:b/>
          <w:bCs/>
          <w:color w:val="auto"/>
          <w:sz w:val="40"/>
          <w:szCs w:val="40"/>
          <w:highlight w:val="none"/>
        </w:rPr>
        <w:t>电子锁</w:t>
      </w:r>
      <w:r>
        <w:rPr>
          <w:rFonts w:hint="eastAsia" w:ascii="宋体" w:hAnsi="宋体" w:eastAsia="宋体" w:cs="宋体"/>
          <w:b/>
          <w:bCs/>
          <w:color w:val="auto"/>
          <w:sz w:val="40"/>
          <w:szCs w:val="40"/>
          <w:highlight w:val="none"/>
          <w:lang w:val="en-US" w:eastAsia="zh-CN"/>
        </w:rPr>
        <w:t>招标技术</w:t>
      </w:r>
      <w:r>
        <w:rPr>
          <w:rFonts w:hint="eastAsia" w:ascii="宋体" w:hAnsi="宋体" w:eastAsia="宋体" w:cs="宋体"/>
          <w:b/>
          <w:bCs/>
          <w:color w:val="auto"/>
          <w:sz w:val="40"/>
          <w:szCs w:val="40"/>
          <w:highlight w:val="none"/>
        </w:rPr>
        <w:t>标准</w:t>
      </w:r>
    </w:p>
    <w:bookmarkEnd w:id="0"/>
    <w:p w14:paraId="7ABEE0F0">
      <w:pPr>
        <w:ind w:left="440"/>
        <w:jc w:val="center"/>
        <w:rPr>
          <w:rFonts w:hint="eastAsia" w:ascii="宋体" w:hAnsi="宋体" w:eastAsia="宋体" w:cs="宋体"/>
          <w:color w:val="auto"/>
          <w:sz w:val="28"/>
          <w:szCs w:val="28"/>
          <w:highlight w:val="none"/>
        </w:rPr>
      </w:pPr>
    </w:p>
    <w:p w14:paraId="5AC19F7A">
      <w:pPr>
        <w:ind w:left="440"/>
        <w:jc w:val="center"/>
        <w:rPr>
          <w:rFonts w:hint="eastAsia" w:ascii="宋体" w:hAnsi="宋体" w:eastAsia="宋体" w:cs="宋体"/>
          <w:color w:val="auto"/>
          <w:sz w:val="28"/>
          <w:szCs w:val="28"/>
          <w:highlight w:val="none"/>
        </w:rPr>
      </w:pPr>
    </w:p>
    <w:p w14:paraId="22CD738B">
      <w:pPr>
        <w:ind w:left="440"/>
        <w:jc w:val="center"/>
        <w:rPr>
          <w:rFonts w:hint="eastAsia" w:ascii="宋体" w:hAnsi="宋体" w:eastAsia="宋体" w:cs="宋体"/>
          <w:color w:val="auto"/>
          <w:sz w:val="28"/>
          <w:szCs w:val="28"/>
          <w:highlight w:val="none"/>
        </w:rPr>
      </w:pPr>
    </w:p>
    <w:p w14:paraId="0103F996">
      <w:pPr>
        <w:widowControl/>
        <w:jc w:val="left"/>
        <w:rPr>
          <w:rFonts w:hint="eastAsia" w:ascii="宋体" w:hAnsi="宋体" w:eastAsia="宋体" w:cs="宋体"/>
          <w:color w:val="auto"/>
          <w:highlight w:val="none"/>
          <w:lang w:val="zh-CN"/>
        </w:rPr>
      </w:pPr>
      <w:r>
        <w:rPr>
          <w:rFonts w:hint="eastAsia" w:ascii="宋体" w:hAnsi="宋体" w:eastAsia="宋体" w:cs="宋体"/>
          <w:color w:val="auto"/>
          <w:highlight w:val="none"/>
          <w:lang w:val="zh-CN"/>
        </w:rPr>
        <w:br w:type="page"/>
      </w:r>
    </w:p>
    <w:p w14:paraId="3D4438D6">
      <w:pPr>
        <w:widowControl/>
        <w:jc w:val="left"/>
        <w:rPr>
          <w:rFonts w:hint="eastAsia" w:ascii="宋体" w:hAnsi="宋体" w:eastAsia="宋体" w:cs="宋体"/>
          <w:color w:val="auto"/>
          <w:highlight w:val="none"/>
          <w:lang w:val="zh-CN"/>
        </w:rPr>
      </w:pPr>
    </w:p>
    <w:sdt>
      <w:sdtPr>
        <w:rPr>
          <w:rStyle w:val="22"/>
          <w:rFonts w:hint="eastAsia" w:ascii="宋体" w:hAnsi="宋体" w:eastAsia="宋体" w:cs="宋体"/>
          <w:color w:val="auto"/>
          <w:sz w:val="24"/>
          <w:szCs w:val="24"/>
          <w:highlight w:val="none"/>
        </w:rPr>
        <w:id w:val="1712149624"/>
        <w:docPartObj>
          <w:docPartGallery w:val="Table of Contents"/>
          <w:docPartUnique/>
        </w:docPartObj>
      </w:sdtPr>
      <w:sdtEndPr>
        <w:rPr>
          <w:rStyle w:val="22"/>
          <w:rFonts w:hint="eastAsia" w:ascii="宋体" w:hAnsi="宋体" w:eastAsia="宋体" w:cs="宋体"/>
          <w:color w:val="auto"/>
          <w:sz w:val="24"/>
          <w:szCs w:val="24"/>
          <w:highlight w:val="none"/>
        </w:rPr>
      </w:sdtEndPr>
      <w:sdtContent>
        <w:p w14:paraId="15DE7D11">
          <w:pPr>
            <w:pStyle w:val="13"/>
            <w:spacing w:line="360" w:lineRule="auto"/>
            <w:jc w:val="center"/>
            <w:rPr>
              <w:rFonts w:hint="eastAsia" w:ascii="宋体" w:hAnsi="宋体" w:eastAsia="宋体" w:cs="宋体"/>
              <w:b/>
              <w:color w:val="auto"/>
              <w:szCs w:val="21"/>
              <w:highlight w:val="none"/>
              <w:lang w:val="zh-CN"/>
            </w:rPr>
          </w:pPr>
          <w:r>
            <w:rPr>
              <w:rFonts w:hint="eastAsia" w:ascii="宋体" w:hAnsi="宋体" w:eastAsia="宋体" w:cs="宋体"/>
              <w:b/>
              <w:color w:val="auto"/>
              <w:szCs w:val="21"/>
              <w:highlight w:val="none"/>
              <w:lang w:val="zh-CN"/>
            </w:rPr>
            <w:t>目录</w:t>
          </w:r>
        </w:p>
        <w:p w14:paraId="7018494C">
          <w:pPr>
            <w:pStyle w:val="13"/>
            <w:spacing w:line="360" w:lineRule="auto"/>
            <w:rPr>
              <w:rFonts w:hint="eastAsia" w:ascii="宋体" w:hAnsi="宋体" w:eastAsia="宋体" w:cs="宋体"/>
              <w:color w:val="auto"/>
              <w:highlight w:val="none"/>
            </w:rPr>
          </w:pPr>
          <w:r>
            <w:rPr>
              <w:rStyle w:val="22"/>
              <w:rFonts w:hint="eastAsia" w:ascii="宋体" w:hAnsi="宋体" w:eastAsia="宋体" w:cs="宋体"/>
              <w:color w:val="auto"/>
              <w:szCs w:val="21"/>
              <w:highlight w:val="none"/>
            </w:rPr>
            <w:fldChar w:fldCharType="begin"/>
          </w:r>
          <w:r>
            <w:rPr>
              <w:rStyle w:val="22"/>
              <w:rFonts w:hint="eastAsia" w:ascii="宋体" w:hAnsi="宋体" w:eastAsia="宋体" w:cs="宋体"/>
              <w:color w:val="auto"/>
              <w:szCs w:val="21"/>
              <w:highlight w:val="none"/>
            </w:rPr>
            <w:instrText xml:space="preserve"> TOC \o "1-3" \h \z \u </w:instrText>
          </w:r>
          <w:r>
            <w:rPr>
              <w:rStyle w:val="22"/>
              <w:rFonts w:hint="eastAsia" w:ascii="宋体" w:hAnsi="宋体" w:eastAsia="宋体" w:cs="宋体"/>
              <w:color w:val="auto"/>
              <w:szCs w:val="21"/>
              <w:highlight w:val="none"/>
            </w:rPr>
            <w:fldChar w:fldCharType="separate"/>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"_Toc100580722"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一、范围</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_Toc100580722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44D9AEBF">
          <w:pPr>
            <w:pStyle w:val="13"/>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"_Toc100580723"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二、电子锁原材料（或产品部件）要求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_Toc100580723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10DD75AA">
          <w:pPr>
            <w:pStyle w:val="13"/>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"_Toc100580724"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三、电子锁通用要求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_Toc100580724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7E53255B">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"_Toc100580725"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3.1外观要求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_Toc100580725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7FCEB92B">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"_Toc100580726"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3.2外壳防护等级要求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_Toc100580726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1A651AF7">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"_Toc100580727"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3.3稳定性</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_Toc100580727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79F2BD1A">
          <w:pPr>
            <w:pStyle w:val="13"/>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"_Toc100580728"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四、电子锁功能要求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_Toc100580728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12261033">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"_Toc100580729"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4.1信息保存</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_Toc100580729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45B6D6F9">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"_Toc100580730"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4.2使用权限管理</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_Toc100580730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4D0DFE9B">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"_Toc100580731"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4.3输入错误报警</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_Toc100580731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2336C60F">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"_Toc100580732"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4.4防拆报警</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_Toc100580732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47DBDFD6">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"_Toc100580733"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4.5事件记录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_Toc100580733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1A611732">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"_Toc100580734"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4.6信息上传</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_Toc100580734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28A8EF3C">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"_Toc100580735"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4.7计时误差</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_Toc100580735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0FE4B662">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"_Toc100580736"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4.8使用时限设置</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_Toc100580736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5B22B96E">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"_Toc100580737"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4.9访问控制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_Toc100580737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66330104">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"_Toc100580738"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4.10胁迫报警</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_Toc100580738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6C14BA89">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"_Toc100580739"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4.11编码组合数要求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_Toc100580739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0643117E">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"_Toc100580740"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4.12误识率要求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_Toc100580740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42A30F17">
          <w:pPr>
            <w:pStyle w:val="13"/>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"_Toc100580741"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五、电子锁锁舌及其强度要求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_Toc100580741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228C7466">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"_Toc100580742"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5.1主锁舌伸出长度要求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_Toc100580742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51F2121F">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"_Toc100580743"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5.2主锁舌灵活度要求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_Toc100580743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6</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6DFACC17">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"_Toc100580744"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5.3强度要求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_Toc100580744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7</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28FEEB01">
          <w:pPr>
            <w:pStyle w:val="13"/>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"_Toc100580745"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六、电子锁配件及功能要求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_Toc100580745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7</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5282FC09">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"_Toc100580746"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6.1钥匙要求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_Toc100580746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7</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2E8A2410">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"_Toc100580747"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6.2耐久性</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_Toc100580747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7</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0B956955">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"_Toc100580748"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6.3按键寿命</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_Toc100580748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7</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6CB468BC">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"_Toc100580749"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6.4防技术开启要求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_Toc100580749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7</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7BF72FBB">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"_Toc100580750"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6.5应急机械防盗锁头</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_Toc100580750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8</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4AC8BB43">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"_Toc100580751"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6.6电源</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_Toc100580751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8</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33E32C40">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"_Toc100580752"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6.7环境适应性</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_Toc100580752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8</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4455493B">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"_Toc100580753"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6.8电磁兼容</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_Toc100580753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9</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7C0DE9A5">
          <w:pPr>
            <w:pStyle w:val="13"/>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"_Toc100580754"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七、电子锁安全性能要求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_Toc100580754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9</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4E777D69">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"_Toc100580755"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7.1一般安全性</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_Toc100580755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9</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0BE871D3">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"_Toc100580756"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7.1.5电池极性反接</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_Toc100580756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10</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621723F4">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"_Toc100580757"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7.2识别方式安全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_Toc100580757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10</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3C91F9A6">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"_Toc100580758"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7.3通信安全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_Toc100580758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10</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2DB29ADE">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"_Toc100580759"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7.4功能安全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_Toc100580759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10</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3E7CCBEA">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"_Toc100580760"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7.5移动应用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_Toc100580760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66050B4B">
          <w:pPr>
            <w:pStyle w:val="13"/>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"_Toc100580761"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八、抽样规则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_Toc100580761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18EF9767">
          <w:pPr>
            <w:pStyle w:val="13"/>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"_Toc100580762"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九、现行规范清单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_Toc100580762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268B03DC">
          <w:pPr>
            <w:pStyle w:val="13"/>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"_Toc100580763"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附件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_Toc100580763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73F64DEF">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"_Toc100580764"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安装配合要求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_Toc100580764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69DBF1CA">
          <w:pPr>
            <w:pStyle w:val="15"/>
            <w:tabs>
              <w:tab w:val="right" w:leader="dot" w:pos="8296"/>
            </w:tabs>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"_Toc100580765" </w:instrText>
          </w:r>
          <w:r>
            <w:rPr>
              <w:rFonts w:hint="eastAsia" w:ascii="宋体" w:hAnsi="宋体" w:eastAsia="宋体" w:cs="宋体"/>
              <w:color w:val="auto"/>
              <w:highlight w:val="none"/>
            </w:rPr>
            <w:fldChar w:fldCharType="separate"/>
          </w:r>
          <w:r>
            <w:rPr>
              <w:rStyle w:val="22"/>
              <w:rFonts w:hint="eastAsia" w:ascii="宋体" w:hAnsi="宋体" w:eastAsia="宋体" w:cs="宋体"/>
              <w:color w:val="auto"/>
              <w:highlight w:val="none"/>
            </w:rPr>
            <w:t>保修及质量要求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_Toc100580765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12</w:t>
          </w:r>
          <w:r>
            <w:rPr>
              <w:rFonts w:hint="eastAsia" w:ascii="宋体" w:hAnsi="宋体" w:eastAsia="宋体" w:cs="宋体"/>
              <w:color w:val="auto"/>
              <w:highlight w:val="none"/>
            </w:rPr>
            <w:fldChar w:fldCharType="end"/>
          </w:r>
          <w:r>
            <w:rPr>
              <w:rFonts w:hint="eastAsia" w:ascii="宋体" w:hAnsi="宋体" w:eastAsia="宋体" w:cs="宋体"/>
              <w:color w:val="auto"/>
              <w:highlight w:val="none"/>
            </w:rPr>
            <w:fldChar w:fldCharType="end"/>
          </w:r>
        </w:p>
        <w:p w14:paraId="48480762">
          <w:pPr>
            <w:pStyle w:val="13"/>
            <w:tabs>
              <w:tab w:val="left" w:pos="630"/>
            </w:tabs>
            <w:spacing w:line="360" w:lineRule="auto"/>
            <w:rPr>
              <w:rStyle w:val="22"/>
              <w:rFonts w:hint="eastAsia" w:ascii="宋体" w:hAnsi="宋体" w:eastAsia="宋体" w:cs="宋体"/>
              <w:color w:val="auto"/>
              <w:szCs w:val="21"/>
              <w:highlight w:val="none"/>
            </w:rPr>
          </w:pPr>
          <w:r>
            <w:rPr>
              <w:rStyle w:val="22"/>
              <w:rFonts w:hint="eastAsia" w:ascii="宋体" w:hAnsi="宋体" w:eastAsia="宋体" w:cs="宋体"/>
              <w:color w:val="auto"/>
              <w:szCs w:val="21"/>
              <w:highlight w:val="none"/>
            </w:rPr>
            <w:fldChar w:fldCharType="end"/>
          </w:r>
          <w:r>
            <w:rPr>
              <w:rStyle w:val="22"/>
              <w:rFonts w:hint="eastAsia" w:ascii="宋体" w:hAnsi="宋体" w:eastAsia="宋体" w:cs="宋体"/>
              <w:color w:val="auto"/>
              <w:sz w:val="18"/>
              <w:szCs w:val="18"/>
              <w:highlight w:val="none"/>
            </w:rPr>
            <w:br w:type="page"/>
          </w:r>
        </w:p>
        <w:p w14:paraId="713D17B0">
          <w:pPr>
            <w:pStyle w:val="13"/>
            <w:tabs>
              <w:tab w:val="left" w:pos="630"/>
            </w:tabs>
            <w:spacing w:line="360" w:lineRule="auto"/>
            <w:rPr>
              <w:rFonts w:hint="eastAsia" w:ascii="宋体" w:hAnsi="宋体" w:eastAsia="宋体" w:cs="宋体"/>
              <w:color w:val="auto"/>
              <w:sz w:val="24"/>
              <w:szCs w:val="24"/>
              <w:highlight w:val="none"/>
              <w:u w:val="single"/>
            </w:rPr>
          </w:pPr>
        </w:p>
      </w:sdtContent>
    </w:sdt>
    <w:p w14:paraId="4B467570">
      <w:pPr>
        <w:pStyle w:val="16"/>
        <w:rPr>
          <w:rFonts w:hint="eastAsia" w:ascii="宋体" w:hAnsi="宋体" w:eastAsia="宋体" w:cs="宋体"/>
          <w:color w:val="auto"/>
          <w:highlight w:val="none"/>
        </w:rPr>
      </w:pPr>
      <w:bookmarkStart w:id="1" w:name="_Hlk17298296"/>
      <w:bookmarkEnd w:id="1"/>
      <w:bookmarkStart w:id="2" w:name="_Toc100580722"/>
      <w:bookmarkStart w:id="3" w:name="_Hlk17297915"/>
      <w:r>
        <w:rPr>
          <w:rFonts w:hint="eastAsia" w:ascii="宋体" w:hAnsi="宋体" w:eastAsia="宋体" w:cs="宋体"/>
          <w:color w:val="auto"/>
          <w:highlight w:val="none"/>
        </w:rPr>
        <w:t>一、范围</w:t>
      </w:r>
      <w:bookmarkEnd w:id="2"/>
    </w:p>
    <w:p w14:paraId="10CCFD4B">
      <w:pPr>
        <w:adjustRightInd w:val="0"/>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本标准适用于安装并使用在住宅入户门上的电子锁。</w:t>
      </w:r>
    </w:p>
    <w:p w14:paraId="13B5466C">
      <w:pPr>
        <w:pStyle w:val="16"/>
        <w:rPr>
          <w:rFonts w:hint="eastAsia" w:ascii="宋体" w:hAnsi="宋体" w:eastAsia="宋体" w:cs="宋体"/>
          <w:color w:val="auto"/>
          <w:highlight w:val="none"/>
        </w:rPr>
      </w:pPr>
      <w:bookmarkStart w:id="4" w:name="_Toc100580723"/>
      <w:r>
        <w:rPr>
          <w:rFonts w:hint="eastAsia" w:ascii="宋体" w:hAnsi="宋体" w:eastAsia="宋体" w:cs="宋体"/>
          <w:color w:val="auto"/>
          <w:highlight w:val="none"/>
        </w:rPr>
        <w:t>二、电子锁原材料（或产品部件）要求</w:t>
      </w:r>
      <w:bookmarkEnd w:id="4"/>
    </w:p>
    <w:tbl>
      <w:tblPr>
        <w:tblStyle w:val="18"/>
        <w:tblW w:w="7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5166"/>
      </w:tblGrid>
      <w:tr w14:paraId="2E196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blHeader/>
          <w:jc w:val="center"/>
        </w:trPr>
        <w:tc>
          <w:tcPr>
            <w:tcW w:w="2268" w:type="dxa"/>
            <w:vAlign w:val="center"/>
          </w:tcPr>
          <w:p w14:paraId="447937B2">
            <w:pPr>
              <w:snapToGrid w:val="0"/>
              <w:spacing w:line="276" w:lineRule="auto"/>
              <w:jc w:val="center"/>
              <w:rPr>
                <w:rFonts w:hint="eastAsia" w:ascii="宋体" w:hAnsi="宋体" w:eastAsia="宋体" w:cs="宋体"/>
                <w:bCs/>
                <w:color w:val="auto"/>
                <w:sz w:val="18"/>
                <w:szCs w:val="18"/>
                <w:highlight w:val="none"/>
              </w:rPr>
            </w:pPr>
            <w:r>
              <w:rPr>
                <w:rFonts w:hint="eastAsia" w:ascii="宋体" w:hAnsi="宋体" w:eastAsia="宋体" w:cs="宋体"/>
                <w:bCs/>
                <w:color w:val="auto"/>
                <w:sz w:val="18"/>
                <w:szCs w:val="18"/>
                <w:highlight w:val="none"/>
              </w:rPr>
              <w:t>项目名称</w:t>
            </w:r>
          </w:p>
        </w:tc>
        <w:tc>
          <w:tcPr>
            <w:tcW w:w="5166" w:type="dxa"/>
            <w:vAlign w:val="center"/>
          </w:tcPr>
          <w:p w14:paraId="59D3B5B8">
            <w:pPr>
              <w:jc w:val="center"/>
              <w:rPr>
                <w:rFonts w:hint="eastAsia" w:ascii="宋体" w:hAnsi="宋体" w:eastAsia="宋体" w:cs="宋体"/>
                <w:bCs/>
                <w:color w:val="auto"/>
                <w:sz w:val="18"/>
                <w:szCs w:val="18"/>
                <w:highlight w:val="none"/>
              </w:rPr>
            </w:pPr>
            <w:r>
              <w:rPr>
                <w:rFonts w:hint="eastAsia" w:ascii="宋体" w:hAnsi="宋体" w:eastAsia="宋体" w:cs="宋体"/>
                <w:bCs/>
                <w:color w:val="auto"/>
                <w:sz w:val="18"/>
                <w:szCs w:val="18"/>
                <w:highlight w:val="none"/>
              </w:rPr>
              <w:t>技术要求</w:t>
            </w:r>
          </w:p>
        </w:tc>
      </w:tr>
      <w:tr w14:paraId="3063D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jc w:val="center"/>
        </w:trPr>
        <w:tc>
          <w:tcPr>
            <w:tcW w:w="2268" w:type="dxa"/>
            <w:vAlign w:val="center"/>
          </w:tcPr>
          <w:p w14:paraId="2501388B">
            <w:pPr>
              <w:snapToGrid w:val="0"/>
              <w:spacing w:line="276" w:lineRule="auto"/>
              <w:jc w:val="center"/>
              <w:rPr>
                <w:rFonts w:hint="eastAsia" w:ascii="宋体" w:hAnsi="宋体" w:eastAsia="宋体" w:cs="宋体"/>
                <w:bCs/>
                <w:color w:val="auto"/>
                <w:sz w:val="18"/>
                <w:szCs w:val="18"/>
                <w:highlight w:val="none"/>
              </w:rPr>
            </w:pPr>
            <w:r>
              <w:rPr>
                <w:rFonts w:hint="eastAsia" w:ascii="宋体" w:hAnsi="宋体" w:eastAsia="宋体" w:cs="宋体"/>
                <w:bCs/>
                <w:color w:val="auto"/>
                <w:sz w:val="18"/>
                <w:szCs w:val="18"/>
                <w:highlight w:val="none"/>
              </w:rPr>
              <w:t>前锁（防护面）材质</w:t>
            </w:r>
          </w:p>
        </w:tc>
        <w:tc>
          <w:tcPr>
            <w:tcW w:w="5166" w:type="dxa"/>
            <w:vAlign w:val="center"/>
          </w:tcPr>
          <w:p w14:paraId="46158B59">
            <w:pPr>
              <w:snapToGrid w:val="0"/>
              <w:spacing w:line="276" w:lineRule="auto"/>
              <w:jc w:val="center"/>
              <w:rPr>
                <w:rFonts w:hint="eastAsia" w:ascii="宋体" w:hAnsi="宋体" w:eastAsia="宋体" w:cs="宋体"/>
                <w:bCs/>
                <w:color w:val="auto"/>
                <w:sz w:val="18"/>
                <w:szCs w:val="18"/>
                <w:highlight w:val="none"/>
              </w:rPr>
            </w:pPr>
            <w:r>
              <w:rPr>
                <w:rFonts w:hint="eastAsia" w:ascii="宋体" w:hAnsi="宋体" w:eastAsia="宋体" w:cs="宋体"/>
                <w:color w:val="auto"/>
                <w:sz w:val="18"/>
                <w:szCs w:val="18"/>
                <w:highlight w:val="none"/>
              </w:rPr>
              <w:t>3#或以上标号锌合金、ADC12</w:t>
            </w:r>
            <w:r>
              <w:rPr>
                <w:rFonts w:hint="eastAsia" w:ascii="宋体" w:hAnsi="宋体" w:eastAsia="宋体" w:cs="宋体"/>
                <w:bCs/>
                <w:color w:val="auto"/>
                <w:sz w:val="18"/>
                <w:szCs w:val="18"/>
                <w:highlight w:val="none"/>
              </w:rPr>
              <w:t>铝合金、304不锈钢或</w:t>
            </w:r>
            <w:r>
              <w:rPr>
                <w:rFonts w:hint="eastAsia" w:ascii="宋体" w:hAnsi="宋体" w:eastAsia="宋体" w:cs="宋体"/>
                <w:color w:val="auto"/>
                <w:sz w:val="18"/>
                <w:szCs w:val="18"/>
                <w:highlight w:val="none"/>
              </w:rPr>
              <w:t>同等性能材质</w:t>
            </w:r>
          </w:p>
        </w:tc>
      </w:tr>
      <w:tr w14:paraId="555EB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2268" w:type="dxa"/>
            <w:vAlign w:val="center"/>
          </w:tcPr>
          <w:p w14:paraId="7C883111">
            <w:pPr>
              <w:snapToGrid w:val="0"/>
              <w:spacing w:line="276" w:lineRule="auto"/>
              <w:jc w:val="center"/>
              <w:rPr>
                <w:rFonts w:hint="eastAsia" w:ascii="宋体" w:hAnsi="宋体" w:eastAsia="宋体" w:cs="宋体"/>
                <w:bCs/>
                <w:color w:val="auto"/>
                <w:sz w:val="18"/>
                <w:szCs w:val="18"/>
                <w:highlight w:val="none"/>
              </w:rPr>
            </w:pPr>
            <w:r>
              <w:rPr>
                <w:rFonts w:hint="eastAsia" w:ascii="宋体" w:hAnsi="宋体" w:eastAsia="宋体" w:cs="宋体"/>
                <w:bCs/>
                <w:color w:val="auto"/>
                <w:sz w:val="18"/>
                <w:szCs w:val="18"/>
                <w:highlight w:val="none"/>
              </w:rPr>
              <w:t>后锁材质</w:t>
            </w:r>
          </w:p>
        </w:tc>
        <w:tc>
          <w:tcPr>
            <w:tcW w:w="5166" w:type="dxa"/>
            <w:vAlign w:val="center"/>
          </w:tcPr>
          <w:p w14:paraId="32CEFE67">
            <w:pPr>
              <w:jc w:val="center"/>
              <w:rPr>
                <w:rFonts w:hint="eastAsia" w:ascii="宋体" w:hAnsi="宋体" w:eastAsia="宋体" w:cs="宋体"/>
                <w:bCs/>
                <w:color w:val="auto"/>
                <w:sz w:val="18"/>
                <w:szCs w:val="18"/>
                <w:highlight w:val="none"/>
              </w:rPr>
            </w:pPr>
            <w:r>
              <w:rPr>
                <w:rFonts w:hint="eastAsia" w:ascii="宋体" w:hAnsi="宋体" w:eastAsia="宋体" w:cs="宋体"/>
                <w:color w:val="auto"/>
                <w:sz w:val="18"/>
                <w:szCs w:val="18"/>
                <w:highlight w:val="none"/>
              </w:rPr>
              <w:t>3#或以上标号锌合金、ADC12</w:t>
            </w:r>
            <w:r>
              <w:rPr>
                <w:rFonts w:hint="eastAsia" w:ascii="宋体" w:hAnsi="宋体" w:eastAsia="宋体" w:cs="宋体"/>
                <w:bCs/>
                <w:color w:val="auto"/>
                <w:sz w:val="18"/>
                <w:szCs w:val="18"/>
                <w:highlight w:val="none"/>
              </w:rPr>
              <w:t>铝合金、304不锈钢或</w:t>
            </w:r>
            <w:r>
              <w:rPr>
                <w:rFonts w:hint="eastAsia" w:ascii="宋体" w:hAnsi="宋体" w:eastAsia="宋体" w:cs="宋体"/>
                <w:color w:val="auto"/>
                <w:sz w:val="18"/>
                <w:szCs w:val="18"/>
                <w:highlight w:val="none"/>
              </w:rPr>
              <w:t>同等性能材质</w:t>
            </w:r>
          </w:p>
        </w:tc>
      </w:tr>
      <w:tr w14:paraId="72D57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2268" w:type="dxa"/>
            <w:vAlign w:val="center"/>
          </w:tcPr>
          <w:p w14:paraId="2027A3A6">
            <w:pPr>
              <w:snapToGrid w:val="0"/>
              <w:spacing w:line="276" w:lineRule="auto"/>
              <w:jc w:val="center"/>
              <w:rPr>
                <w:rFonts w:hint="eastAsia" w:ascii="宋体" w:hAnsi="宋体" w:eastAsia="宋体" w:cs="宋体"/>
                <w:bCs/>
                <w:color w:val="auto"/>
                <w:sz w:val="18"/>
                <w:szCs w:val="18"/>
                <w:highlight w:val="none"/>
              </w:rPr>
            </w:pPr>
            <w:r>
              <w:rPr>
                <w:rFonts w:hint="eastAsia" w:ascii="宋体" w:hAnsi="宋体" w:eastAsia="宋体" w:cs="宋体"/>
                <w:bCs/>
                <w:color w:val="auto"/>
                <w:sz w:val="18"/>
                <w:szCs w:val="18"/>
                <w:highlight w:val="none"/>
              </w:rPr>
              <w:t>把手（手动操作部件）材质</w:t>
            </w:r>
          </w:p>
        </w:tc>
        <w:tc>
          <w:tcPr>
            <w:tcW w:w="5166" w:type="dxa"/>
            <w:vAlign w:val="center"/>
          </w:tcPr>
          <w:p w14:paraId="0C373EE2">
            <w:pPr>
              <w:jc w:val="center"/>
              <w:rPr>
                <w:rFonts w:hint="eastAsia" w:ascii="宋体" w:hAnsi="宋体" w:eastAsia="宋体" w:cs="宋体"/>
                <w:bCs/>
                <w:color w:val="auto"/>
                <w:sz w:val="18"/>
                <w:szCs w:val="18"/>
                <w:highlight w:val="none"/>
              </w:rPr>
            </w:pPr>
            <w:r>
              <w:rPr>
                <w:rFonts w:hint="eastAsia" w:ascii="宋体" w:hAnsi="宋体" w:eastAsia="宋体" w:cs="宋体"/>
                <w:color w:val="auto"/>
                <w:sz w:val="18"/>
                <w:szCs w:val="18"/>
                <w:highlight w:val="none"/>
              </w:rPr>
              <w:t>3#或以上标号锌合金、ADC12</w:t>
            </w:r>
            <w:r>
              <w:rPr>
                <w:rFonts w:hint="eastAsia" w:ascii="宋体" w:hAnsi="宋体" w:eastAsia="宋体" w:cs="宋体"/>
                <w:bCs/>
                <w:color w:val="auto"/>
                <w:sz w:val="18"/>
                <w:szCs w:val="18"/>
                <w:highlight w:val="none"/>
              </w:rPr>
              <w:t>铝合金、304不锈钢或</w:t>
            </w:r>
            <w:r>
              <w:rPr>
                <w:rFonts w:hint="eastAsia" w:ascii="宋体" w:hAnsi="宋体" w:eastAsia="宋体" w:cs="宋体"/>
                <w:color w:val="auto"/>
                <w:sz w:val="18"/>
                <w:szCs w:val="18"/>
                <w:highlight w:val="none"/>
              </w:rPr>
              <w:t>同等性能材质</w:t>
            </w:r>
          </w:p>
        </w:tc>
      </w:tr>
      <w:tr w14:paraId="27A2A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2268" w:type="dxa"/>
            <w:vAlign w:val="center"/>
          </w:tcPr>
          <w:p w14:paraId="7879D3D9">
            <w:pPr>
              <w:snapToGrid w:val="0"/>
              <w:spacing w:line="276" w:lineRule="auto"/>
              <w:jc w:val="center"/>
              <w:rPr>
                <w:rFonts w:hint="eastAsia" w:ascii="宋体" w:hAnsi="宋体" w:eastAsia="宋体" w:cs="宋体"/>
                <w:bCs/>
                <w:color w:val="auto"/>
                <w:sz w:val="18"/>
                <w:szCs w:val="18"/>
                <w:highlight w:val="none"/>
              </w:rPr>
            </w:pPr>
            <w:r>
              <w:rPr>
                <w:rFonts w:hint="eastAsia" w:ascii="宋体" w:hAnsi="宋体" w:eastAsia="宋体" w:cs="宋体"/>
                <w:bCs/>
                <w:color w:val="auto"/>
                <w:sz w:val="18"/>
                <w:szCs w:val="18"/>
                <w:highlight w:val="none"/>
              </w:rPr>
              <w:t>锁舌材质</w:t>
            </w:r>
          </w:p>
        </w:tc>
        <w:tc>
          <w:tcPr>
            <w:tcW w:w="5166" w:type="dxa"/>
            <w:vAlign w:val="center"/>
          </w:tcPr>
          <w:p w14:paraId="2ECC37B6">
            <w:pPr>
              <w:jc w:val="center"/>
              <w:rPr>
                <w:rFonts w:hint="eastAsia" w:ascii="宋体" w:hAnsi="宋体" w:eastAsia="宋体" w:cs="宋体"/>
                <w:bCs/>
                <w:color w:val="auto"/>
                <w:sz w:val="18"/>
                <w:szCs w:val="18"/>
                <w:highlight w:val="none"/>
              </w:rPr>
            </w:pPr>
            <w:r>
              <w:rPr>
                <w:rFonts w:hint="eastAsia" w:ascii="宋体" w:hAnsi="宋体" w:eastAsia="宋体" w:cs="宋体"/>
                <w:color w:val="auto"/>
                <w:sz w:val="18"/>
                <w:szCs w:val="18"/>
                <w:highlight w:val="none"/>
              </w:rPr>
              <w:t>304不锈钢或同等性能材质</w:t>
            </w:r>
          </w:p>
        </w:tc>
      </w:tr>
      <w:tr w14:paraId="63861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2268" w:type="dxa"/>
            <w:vAlign w:val="center"/>
          </w:tcPr>
          <w:p w14:paraId="15A8AD59">
            <w:pPr>
              <w:snapToGrid w:val="0"/>
              <w:spacing w:line="276" w:lineRule="auto"/>
              <w:jc w:val="center"/>
              <w:rPr>
                <w:rFonts w:hint="eastAsia" w:ascii="宋体" w:hAnsi="宋体" w:eastAsia="宋体" w:cs="宋体"/>
                <w:bCs/>
                <w:color w:val="auto"/>
                <w:sz w:val="18"/>
                <w:szCs w:val="18"/>
                <w:highlight w:val="none"/>
              </w:rPr>
            </w:pPr>
            <w:r>
              <w:rPr>
                <w:rFonts w:hint="eastAsia" w:ascii="宋体" w:hAnsi="宋体" w:eastAsia="宋体" w:cs="宋体"/>
                <w:bCs/>
                <w:color w:val="auto"/>
                <w:sz w:val="18"/>
                <w:szCs w:val="18"/>
                <w:highlight w:val="none"/>
              </w:rPr>
              <w:t>方舌材质</w:t>
            </w:r>
          </w:p>
        </w:tc>
        <w:tc>
          <w:tcPr>
            <w:tcW w:w="5166" w:type="dxa"/>
            <w:vAlign w:val="center"/>
          </w:tcPr>
          <w:p w14:paraId="7EE24615">
            <w:pPr>
              <w:jc w:val="center"/>
              <w:rPr>
                <w:rFonts w:hint="eastAsia" w:ascii="宋体" w:hAnsi="宋体" w:eastAsia="宋体" w:cs="宋体"/>
                <w:bCs/>
                <w:color w:val="auto"/>
                <w:sz w:val="18"/>
                <w:szCs w:val="18"/>
                <w:highlight w:val="none"/>
              </w:rPr>
            </w:pPr>
            <w:r>
              <w:rPr>
                <w:rFonts w:hint="eastAsia" w:ascii="宋体" w:hAnsi="宋体" w:eastAsia="宋体" w:cs="宋体"/>
                <w:color w:val="auto"/>
                <w:sz w:val="18"/>
                <w:szCs w:val="18"/>
                <w:highlight w:val="none"/>
              </w:rPr>
              <w:t>304不锈钢或同等性能材质</w:t>
            </w:r>
          </w:p>
        </w:tc>
      </w:tr>
      <w:tr w14:paraId="62F19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2268" w:type="dxa"/>
            <w:vAlign w:val="center"/>
          </w:tcPr>
          <w:p w14:paraId="778FA997">
            <w:pPr>
              <w:snapToGrid w:val="0"/>
              <w:spacing w:line="276" w:lineRule="auto"/>
              <w:jc w:val="center"/>
              <w:rPr>
                <w:rFonts w:hint="eastAsia" w:ascii="宋体" w:hAnsi="宋体" w:eastAsia="宋体" w:cs="宋体"/>
                <w:bCs/>
                <w:color w:val="auto"/>
                <w:sz w:val="18"/>
                <w:szCs w:val="18"/>
                <w:highlight w:val="none"/>
              </w:rPr>
            </w:pPr>
            <w:r>
              <w:rPr>
                <w:rFonts w:hint="eastAsia" w:ascii="宋体" w:hAnsi="宋体" w:eastAsia="宋体" w:cs="宋体"/>
                <w:bCs/>
                <w:color w:val="auto"/>
                <w:sz w:val="18"/>
                <w:szCs w:val="18"/>
                <w:highlight w:val="none"/>
              </w:rPr>
              <w:t>锁芯主要传动机构材质</w:t>
            </w:r>
          </w:p>
        </w:tc>
        <w:tc>
          <w:tcPr>
            <w:tcW w:w="5166" w:type="dxa"/>
            <w:vAlign w:val="center"/>
          </w:tcPr>
          <w:p w14:paraId="6B647C17">
            <w:pPr>
              <w:jc w:val="center"/>
              <w:rPr>
                <w:rFonts w:hint="eastAsia" w:ascii="宋体" w:hAnsi="宋体" w:eastAsia="宋体" w:cs="宋体"/>
                <w:bCs/>
                <w:color w:val="auto"/>
                <w:sz w:val="18"/>
                <w:szCs w:val="18"/>
                <w:highlight w:val="none"/>
              </w:rPr>
            </w:pPr>
            <w:r>
              <w:rPr>
                <w:rFonts w:hint="eastAsia" w:ascii="宋体" w:hAnsi="宋体" w:eastAsia="宋体" w:cs="宋体"/>
                <w:color w:val="auto"/>
                <w:sz w:val="18"/>
                <w:szCs w:val="18"/>
                <w:highlight w:val="none"/>
              </w:rPr>
              <w:t>59黄铜或更优性能材质</w:t>
            </w:r>
          </w:p>
        </w:tc>
      </w:tr>
    </w:tbl>
    <w:p w14:paraId="7C001E33">
      <w:pPr>
        <w:pStyle w:val="16"/>
        <w:rPr>
          <w:rFonts w:hint="eastAsia" w:ascii="宋体" w:hAnsi="宋体" w:eastAsia="宋体" w:cs="宋体"/>
          <w:color w:val="auto"/>
          <w:highlight w:val="none"/>
        </w:rPr>
      </w:pPr>
      <w:bookmarkStart w:id="5" w:name="_Toc100580724"/>
      <w:r>
        <w:rPr>
          <w:rFonts w:hint="eastAsia" w:ascii="宋体" w:hAnsi="宋体" w:eastAsia="宋体" w:cs="宋体"/>
          <w:color w:val="auto"/>
          <w:highlight w:val="none"/>
        </w:rPr>
        <w:t>三、电子锁通用要求</w:t>
      </w:r>
      <w:bookmarkEnd w:id="5"/>
    </w:p>
    <w:p w14:paraId="477C2308">
      <w:pPr>
        <w:pStyle w:val="14"/>
        <w:rPr>
          <w:rFonts w:hint="eastAsia" w:ascii="宋体" w:hAnsi="宋体" w:eastAsia="宋体" w:cs="宋体"/>
          <w:color w:val="auto"/>
          <w:highlight w:val="none"/>
        </w:rPr>
      </w:pPr>
      <w:bookmarkStart w:id="6" w:name="_Toc100580725"/>
      <w:r>
        <w:rPr>
          <w:rFonts w:hint="eastAsia" w:ascii="宋体" w:hAnsi="宋体" w:eastAsia="宋体" w:cs="宋体"/>
          <w:color w:val="auto"/>
          <w:highlight w:val="none"/>
        </w:rPr>
        <w:t>3.1外观要求</w:t>
      </w:r>
      <w:bookmarkEnd w:id="6"/>
    </w:p>
    <w:p w14:paraId="6DAB7FF7">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电子锁表面应无明显变形、裂纹、褪色，也不应有毛刺、砂孔、起泡、腐蚀、划痕、涂层脱落等缺陷。锁具的商标标志应清晰。</w:t>
      </w:r>
    </w:p>
    <w:p w14:paraId="781677CD">
      <w:pPr>
        <w:pStyle w:val="14"/>
        <w:rPr>
          <w:rFonts w:hint="eastAsia" w:ascii="宋体" w:hAnsi="宋体" w:eastAsia="宋体" w:cs="宋体"/>
          <w:color w:val="auto"/>
          <w:highlight w:val="none"/>
        </w:rPr>
      </w:pPr>
      <w:bookmarkStart w:id="7" w:name="_Toc100580726"/>
      <w:r>
        <w:rPr>
          <w:rFonts w:hint="eastAsia" w:ascii="宋体" w:hAnsi="宋体" w:eastAsia="宋体" w:cs="宋体"/>
          <w:color w:val="auto"/>
          <w:highlight w:val="none"/>
        </w:rPr>
        <w:t>3.2外壳防护等级要求</w:t>
      </w:r>
      <w:bookmarkEnd w:id="7"/>
    </w:p>
    <w:p w14:paraId="4F9AA824">
      <w:pPr>
        <w:rPr>
          <w:rFonts w:hint="eastAsia" w:ascii="宋体" w:hAnsi="宋体" w:eastAsia="宋体" w:cs="宋体"/>
          <w:color w:val="auto"/>
          <w:highlight w:val="none"/>
        </w:rPr>
      </w:pPr>
      <w:r>
        <w:rPr>
          <w:rFonts w:hint="eastAsia" w:ascii="宋体" w:hAnsi="宋体" w:eastAsia="宋体" w:cs="宋体"/>
          <w:color w:val="auto"/>
          <w:highlight w:val="none"/>
        </w:rPr>
        <w:t>3.2.1室内用电子锁的外壳防护等级应符合GB/T4208-2017中IP52等级的规定。</w:t>
      </w:r>
    </w:p>
    <w:p w14:paraId="2B0A8239">
      <w:pPr>
        <w:rPr>
          <w:rFonts w:hint="eastAsia" w:ascii="宋体" w:hAnsi="宋体" w:eastAsia="宋体" w:cs="宋体"/>
          <w:color w:val="auto"/>
          <w:highlight w:val="none"/>
        </w:rPr>
      </w:pPr>
      <w:r>
        <w:rPr>
          <w:rFonts w:hint="eastAsia" w:ascii="宋体" w:hAnsi="宋体" w:eastAsia="宋体" w:cs="宋体"/>
          <w:color w:val="auto"/>
          <w:highlight w:val="none"/>
        </w:rPr>
        <w:t>3.2.2室外或环境特殊要求电子锁外壳等级应符合GB/T4208-2017中IP53等级规定。</w:t>
      </w:r>
    </w:p>
    <w:p w14:paraId="564A27B6">
      <w:pPr>
        <w:pStyle w:val="14"/>
        <w:rPr>
          <w:rFonts w:hint="eastAsia" w:ascii="宋体" w:hAnsi="宋体" w:eastAsia="宋体" w:cs="宋体"/>
          <w:color w:val="auto"/>
          <w:highlight w:val="none"/>
        </w:rPr>
      </w:pPr>
      <w:bookmarkStart w:id="8" w:name="_Toc100580727"/>
      <w:r>
        <w:rPr>
          <w:rFonts w:hint="eastAsia" w:ascii="宋体" w:hAnsi="宋体" w:eastAsia="宋体" w:cs="宋体"/>
          <w:color w:val="auto"/>
          <w:highlight w:val="none"/>
        </w:rPr>
        <w:t>3.3稳定性</w:t>
      </w:r>
      <w:bookmarkEnd w:id="8"/>
    </w:p>
    <w:p w14:paraId="2A343DB8">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电子锁连续通电168h，每天进行不少于30次的启、闭操作，不应出现误动作、电气故障或机械故障。</w:t>
      </w:r>
    </w:p>
    <w:p w14:paraId="4DB59C63">
      <w:pPr>
        <w:pStyle w:val="16"/>
        <w:rPr>
          <w:rFonts w:hint="eastAsia" w:ascii="宋体" w:hAnsi="宋体" w:eastAsia="宋体" w:cs="宋体"/>
          <w:color w:val="auto"/>
          <w:highlight w:val="none"/>
        </w:rPr>
      </w:pPr>
      <w:bookmarkStart w:id="9" w:name="_Toc100580728"/>
      <w:r>
        <w:rPr>
          <w:rFonts w:hint="eastAsia" w:ascii="宋体" w:hAnsi="宋体" w:eastAsia="宋体" w:cs="宋体"/>
          <w:color w:val="auto"/>
          <w:highlight w:val="none"/>
        </w:rPr>
        <w:t>四、电子锁功能要求</w:t>
      </w:r>
      <w:bookmarkEnd w:id="9"/>
    </w:p>
    <w:p w14:paraId="0BAC039A">
      <w:pPr>
        <w:pStyle w:val="14"/>
        <w:rPr>
          <w:rFonts w:hint="eastAsia" w:ascii="宋体" w:hAnsi="宋体" w:eastAsia="宋体" w:cs="宋体"/>
          <w:color w:val="auto"/>
          <w:highlight w:val="none"/>
        </w:rPr>
      </w:pPr>
      <w:bookmarkStart w:id="10" w:name="_Toc100580729"/>
      <w:r>
        <w:rPr>
          <w:rFonts w:hint="eastAsia" w:ascii="宋体" w:hAnsi="宋体" w:eastAsia="宋体" w:cs="宋体"/>
          <w:color w:val="auto"/>
          <w:highlight w:val="none"/>
        </w:rPr>
        <w:t>4.1信息保存</w:t>
      </w:r>
      <w:bookmarkEnd w:id="10"/>
    </w:p>
    <w:p w14:paraId="522B14D6">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电子锁在断电168h后锁内保存的信息不应丢失，电源恢复正常后，电子锁应能正常启闭。</w:t>
      </w:r>
    </w:p>
    <w:p w14:paraId="625CFDF4">
      <w:pPr>
        <w:pStyle w:val="14"/>
        <w:rPr>
          <w:rFonts w:hint="eastAsia" w:ascii="宋体" w:hAnsi="宋体" w:eastAsia="宋体" w:cs="宋体"/>
          <w:color w:val="auto"/>
          <w:highlight w:val="none"/>
        </w:rPr>
      </w:pPr>
      <w:bookmarkStart w:id="11" w:name="_Toc100580730"/>
      <w:r>
        <w:rPr>
          <w:rFonts w:hint="eastAsia" w:ascii="宋体" w:hAnsi="宋体" w:eastAsia="宋体" w:cs="宋体"/>
          <w:color w:val="auto"/>
          <w:highlight w:val="none"/>
        </w:rPr>
        <w:t>4.2使用权限管理</w:t>
      </w:r>
      <w:bookmarkEnd w:id="11"/>
    </w:p>
    <w:p w14:paraId="235C5F68">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电子锁应具有用户使用权限功能，在添加或删除用户的过程中，因具有相应的授权机制。</w:t>
      </w:r>
    </w:p>
    <w:p w14:paraId="761B97B3">
      <w:pPr>
        <w:pStyle w:val="14"/>
        <w:rPr>
          <w:rFonts w:hint="eastAsia" w:ascii="宋体" w:hAnsi="宋体" w:eastAsia="宋体" w:cs="宋体"/>
          <w:color w:val="auto"/>
          <w:highlight w:val="none"/>
        </w:rPr>
      </w:pPr>
      <w:bookmarkStart w:id="12" w:name="_Toc100580731"/>
      <w:r>
        <w:rPr>
          <w:rFonts w:hint="eastAsia" w:ascii="宋体" w:hAnsi="宋体" w:eastAsia="宋体" w:cs="宋体"/>
          <w:color w:val="auto"/>
          <w:highlight w:val="none"/>
        </w:rPr>
        <w:t>4.3输入错误报警</w:t>
      </w:r>
      <w:bookmarkEnd w:id="12"/>
    </w:p>
    <w:p w14:paraId="52D12259">
      <w:pPr>
        <w:rPr>
          <w:rFonts w:hint="eastAsia" w:ascii="宋体" w:hAnsi="宋体" w:eastAsia="宋体" w:cs="宋体"/>
          <w:color w:val="auto"/>
          <w:highlight w:val="none"/>
        </w:rPr>
      </w:pPr>
      <w:r>
        <w:rPr>
          <w:rFonts w:hint="eastAsia" w:ascii="宋体" w:hAnsi="宋体" w:eastAsia="宋体" w:cs="宋体"/>
          <w:color w:val="auto"/>
          <w:highlight w:val="none"/>
        </w:rPr>
        <w:t xml:space="preserve">4.3.1 </w:t>
      </w:r>
      <w:r>
        <w:rPr>
          <w:rFonts w:hint="eastAsia" w:ascii="宋体" w:hAnsi="宋体" w:eastAsia="宋体" w:cs="宋体"/>
          <w:color w:val="auto"/>
          <w:highlight w:val="none"/>
        </w:rPr>
        <w:t>未授权的数字钥匙和/或PIN钥匙和/或生物钥匙在5min内连续错误输入次数应为5次。</w:t>
      </w:r>
    </w:p>
    <w:p w14:paraId="6D4082FF">
      <w:pPr>
        <w:rPr>
          <w:rFonts w:hint="eastAsia" w:ascii="宋体" w:hAnsi="宋体" w:eastAsia="宋体" w:cs="宋体"/>
          <w:color w:val="auto"/>
          <w:highlight w:val="none"/>
        </w:rPr>
      </w:pPr>
      <w:r>
        <w:rPr>
          <w:rFonts w:hint="eastAsia" w:ascii="宋体" w:hAnsi="宋体" w:eastAsia="宋体" w:cs="宋体"/>
          <w:color w:val="auto"/>
          <w:highlight w:val="none"/>
        </w:rPr>
        <w:t>4.3.2 当连续错误输入达到3次时，应能发出声和/或光和/或电信号输出，提示错误输入信息；</w:t>
      </w:r>
    </w:p>
    <w:p w14:paraId="180C395D">
      <w:pPr>
        <w:rPr>
          <w:rFonts w:hint="eastAsia" w:ascii="宋体" w:hAnsi="宋体" w:eastAsia="宋体" w:cs="宋体"/>
          <w:color w:val="auto"/>
          <w:highlight w:val="none"/>
        </w:rPr>
      </w:pPr>
      <w:r>
        <w:rPr>
          <w:rFonts w:hint="eastAsia" w:ascii="宋体" w:hAnsi="宋体" w:eastAsia="宋体" w:cs="宋体"/>
          <w:color w:val="auto"/>
          <w:highlight w:val="none"/>
        </w:rPr>
        <w:t>4.3.3 当连续错误输入次数达到5次，电子锁应能给出报警提示和/或发出报警信息，同时电子锁应能自动进入无效输入状态，且无效输入状态应至少持续90s。</w:t>
      </w:r>
    </w:p>
    <w:p w14:paraId="6645BA8A">
      <w:pPr>
        <w:pStyle w:val="14"/>
        <w:rPr>
          <w:rFonts w:hint="eastAsia" w:ascii="宋体" w:hAnsi="宋体" w:eastAsia="宋体" w:cs="宋体"/>
          <w:color w:val="auto"/>
          <w:highlight w:val="none"/>
        </w:rPr>
      </w:pPr>
      <w:bookmarkStart w:id="13" w:name="_Toc100580732"/>
      <w:r>
        <w:rPr>
          <w:rFonts w:hint="eastAsia" w:ascii="宋体" w:hAnsi="宋体" w:eastAsia="宋体" w:cs="宋体"/>
          <w:color w:val="auto"/>
          <w:highlight w:val="none"/>
        </w:rPr>
        <w:t>4.4防拆报警</w:t>
      </w:r>
      <w:bookmarkEnd w:id="13"/>
    </w:p>
    <w:p w14:paraId="755131D3">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当拆除电子锁的防护面时，应能给出报警提示和/或发出报警信息。</w:t>
      </w:r>
    </w:p>
    <w:p w14:paraId="244BFFAD">
      <w:pPr>
        <w:pStyle w:val="14"/>
        <w:rPr>
          <w:rFonts w:hint="eastAsia" w:ascii="宋体" w:hAnsi="宋体" w:eastAsia="宋体" w:cs="宋体"/>
          <w:color w:val="auto"/>
          <w:highlight w:val="none"/>
        </w:rPr>
      </w:pPr>
      <w:bookmarkStart w:id="14" w:name="_Toc100580733"/>
      <w:r>
        <w:rPr>
          <w:rFonts w:hint="eastAsia" w:ascii="宋体" w:hAnsi="宋体" w:eastAsia="宋体" w:cs="宋体"/>
          <w:color w:val="auto"/>
          <w:highlight w:val="none"/>
        </w:rPr>
        <w:t>4.5事件记录</w:t>
      </w:r>
      <w:bookmarkEnd w:id="14"/>
    </w:p>
    <w:p w14:paraId="5E491190">
      <w:pPr>
        <w:rPr>
          <w:rFonts w:hint="eastAsia" w:ascii="宋体" w:hAnsi="宋体" w:eastAsia="宋体" w:cs="宋体"/>
          <w:color w:val="auto"/>
          <w:highlight w:val="none"/>
        </w:rPr>
      </w:pPr>
      <w:r>
        <w:rPr>
          <w:rFonts w:hint="eastAsia" w:ascii="宋体" w:hAnsi="宋体" w:eastAsia="宋体" w:cs="宋体"/>
          <w:color w:val="auto"/>
          <w:highlight w:val="none"/>
        </w:rPr>
        <w:t>4.5.1 应能在电子锁本体上对开锁、用户添加或删除等操作生成相应的事件记录，并应能对事件记录进行查询，记录内容至少应包含时间、用户、事件类型、数字钥匙和/或PIN钥匙和/或生物钥匙等信息。</w:t>
      </w:r>
    </w:p>
    <w:p w14:paraId="06A1E312">
      <w:pPr>
        <w:rPr>
          <w:rFonts w:hint="eastAsia" w:ascii="宋体" w:hAnsi="宋体" w:eastAsia="宋体" w:cs="宋体"/>
          <w:color w:val="auto"/>
          <w:highlight w:val="none"/>
        </w:rPr>
      </w:pPr>
      <w:r>
        <w:rPr>
          <w:rFonts w:hint="eastAsia" w:ascii="宋体" w:hAnsi="宋体" w:eastAsia="宋体" w:cs="宋体"/>
          <w:color w:val="auto"/>
          <w:highlight w:val="none"/>
        </w:rPr>
        <w:t>4.5.2 事件记录的存储数量应不少于500条。</w:t>
      </w:r>
    </w:p>
    <w:p w14:paraId="1F92AFD7">
      <w:pPr>
        <w:rPr>
          <w:rFonts w:hint="eastAsia" w:ascii="宋体" w:hAnsi="宋体" w:eastAsia="宋体" w:cs="宋体"/>
          <w:color w:val="auto"/>
          <w:highlight w:val="none"/>
          <w:lang w:eastAsia="zh-CN"/>
        </w:rPr>
      </w:pPr>
      <w:r>
        <w:rPr>
          <w:rFonts w:hint="eastAsia" w:ascii="宋体" w:hAnsi="宋体" w:eastAsia="宋体" w:cs="宋体"/>
          <w:color w:val="auto"/>
          <w:highlight w:val="none"/>
        </w:rPr>
        <w:t>4.5.3 信息记录查询方式</w:t>
      </w:r>
    </w:p>
    <w:p w14:paraId="3CDF7EC3">
      <w:pPr>
        <w:spacing w:line="312"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信息记录查询方式，应为网络传输至终端、本地信号音频、视频信号输出或由数据线导出等1种、多种或全部方式，如有其它特殊方式，应明示。</w:t>
      </w:r>
    </w:p>
    <w:p w14:paraId="25A866AE">
      <w:pPr>
        <w:pStyle w:val="14"/>
        <w:rPr>
          <w:rFonts w:hint="eastAsia" w:ascii="宋体" w:hAnsi="宋体" w:eastAsia="宋体" w:cs="宋体"/>
          <w:color w:val="auto"/>
          <w:highlight w:val="none"/>
        </w:rPr>
      </w:pPr>
      <w:bookmarkStart w:id="15" w:name="_Toc100580734"/>
      <w:r>
        <w:rPr>
          <w:rFonts w:hint="eastAsia" w:ascii="宋体" w:hAnsi="宋体" w:eastAsia="宋体" w:cs="宋体"/>
          <w:color w:val="auto"/>
          <w:highlight w:val="none"/>
        </w:rPr>
        <w:t>4.6信息上传</w:t>
      </w:r>
      <w:bookmarkEnd w:id="15"/>
    </w:p>
    <w:p w14:paraId="7334BC0C">
      <w:pPr>
        <w:rPr>
          <w:rFonts w:hint="eastAsia" w:ascii="宋体" w:hAnsi="宋体" w:eastAsia="宋体" w:cs="宋体"/>
          <w:color w:val="auto"/>
          <w:highlight w:val="none"/>
        </w:rPr>
      </w:pPr>
      <w:r>
        <w:rPr>
          <w:rFonts w:hint="eastAsia" w:ascii="宋体" w:hAnsi="宋体" w:eastAsia="宋体" w:cs="宋体"/>
          <w:color w:val="auto"/>
          <w:highlight w:val="none"/>
        </w:rPr>
        <w:t>4.6.1 若采用联网型电子锁，锁应能将本体上产生的输入错误报警、防拆报警及事件记录等信息上传至远程终端。</w:t>
      </w:r>
    </w:p>
    <w:p w14:paraId="4DA6E63B">
      <w:pPr>
        <w:rPr>
          <w:rFonts w:hint="eastAsia" w:ascii="宋体" w:hAnsi="宋体" w:eastAsia="宋体" w:cs="宋体"/>
          <w:color w:val="auto"/>
          <w:highlight w:val="none"/>
        </w:rPr>
      </w:pPr>
      <w:r>
        <w:rPr>
          <w:rFonts w:hint="eastAsia" w:ascii="宋体" w:hAnsi="宋体" w:eastAsia="宋体" w:cs="宋体"/>
          <w:color w:val="auto"/>
          <w:highlight w:val="none"/>
        </w:rPr>
        <w:t>4.6.2 如联网型电子锁具备其它功能，包括但不限于锁舌、锁体、锁芯、开启/闭合、电量、人像扫描/感应、视频、控制等使用或状态信息功能，上述信息也应能够上传至远程终端。</w:t>
      </w:r>
    </w:p>
    <w:p w14:paraId="090B8091">
      <w:pPr>
        <w:pStyle w:val="14"/>
        <w:rPr>
          <w:rFonts w:hint="eastAsia" w:ascii="宋体" w:hAnsi="宋体" w:eastAsia="宋体" w:cs="宋体"/>
          <w:color w:val="auto"/>
          <w:highlight w:val="none"/>
        </w:rPr>
      </w:pPr>
      <w:bookmarkStart w:id="16" w:name="_Toc100580735"/>
      <w:r>
        <w:rPr>
          <w:rFonts w:hint="eastAsia" w:ascii="宋体" w:hAnsi="宋体" w:eastAsia="宋体" w:cs="宋体"/>
          <w:color w:val="auto"/>
          <w:highlight w:val="none"/>
        </w:rPr>
        <w:t>4.7计时误差</w:t>
      </w:r>
      <w:bookmarkEnd w:id="16"/>
    </w:p>
    <w:p w14:paraId="123F755C">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若采用联网型电子锁，锁应能自动进行校时，且24h计时误差应不大于5s。</w:t>
      </w:r>
    </w:p>
    <w:p w14:paraId="0CD6AA47">
      <w:pPr>
        <w:pStyle w:val="14"/>
        <w:rPr>
          <w:rFonts w:hint="eastAsia" w:ascii="宋体" w:hAnsi="宋体" w:eastAsia="宋体" w:cs="宋体"/>
          <w:color w:val="auto"/>
          <w:highlight w:val="none"/>
        </w:rPr>
      </w:pPr>
      <w:bookmarkStart w:id="17" w:name="_Toc100580736"/>
      <w:r>
        <w:rPr>
          <w:rFonts w:hint="eastAsia" w:ascii="宋体" w:hAnsi="宋体" w:eastAsia="宋体" w:cs="宋体"/>
          <w:color w:val="auto"/>
          <w:highlight w:val="none"/>
        </w:rPr>
        <w:t>4.8使用时限</w:t>
      </w:r>
      <w:bookmarkEnd w:id="17"/>
      <w:r>
        <w:rPr>
          <w:rFonts w:hint="eastAsia" w:ascii="宋体" w:hAnsi="宋体" w:eastAsia="宋体" w:cs="宋体"/>
          <w:color w:val="auto"/>
          <w:highlight w:val="none"/>
        </w:rPr>
        <w:t>功能要求</w:t>
      </w:r>
    </w:p>
    <w:p w14:paraId="7A26040F">
      <w:pPr>
        <w:rPr>
          <w:rFonts w:hint="eastAsia" w:ascii="宋体" w:hAnsi="宋体" w:eastAsia="宋体" w:cs="宋体"/>
          <w:color w:val="auto"/>
          <w:highlight w:val="none"/>
        </w:rPr>
      </w:pPr>
      <w:r>
        <w:rPr>
          <w:rFonts w:hint="eastAsia" w:ascii="宋体" w:hAnsi="宋体" w:eastAsia="宋体" w:cs="宋体"/>
          <w:color w:val="auto"/>
          <w:highlight w:val="none"/>
        </w:rPr>
        <w:t>4.8.1电子锁，临时密码功能，临时密码应有使用时限。在使用时限内，应能按照设定开启次数（开启次数≥1次）正常开锁，超出使用时限的密码应不能控制开锁</w:t>
      </w:r>
    </w:p>
    <w:p w14:paraId="7CFF66C1">
      <w:pPr>
        <w:rPr>
          <w:rFonts w:hint="eastAsia" w:ascii="宋体" w:hAnsi="宋体" w:eastAsia="宋体" w:cs="宋体"/>
          <w:color w:val="auto"/>
          <w:highlight w:val="none"/>
        </w:rPr>
      </w:pPr>
      <w:r>
        <w:rPr>
          <w:rFonts w:hint="eastAsia" w:ascii="宋体" w:hAnsi="宋体" w:eastAsia="宋体" w:cs="宋体"/>
          <w:color w:val="auto"/>
          <w:highlight w:val="none"/>
        </w:rPr>
        <w:t>4.8.2 联网型电子锁，应有授时、授次、临时密码功能，并应能设置使用时限，在使用时限内，应能按照设定开启次数（开启次数≥1次）、设定开启时间正常开锁，超出设定次数、使用时限的密码应不能控制开锁</w:t>
      </w:r>
    </w:p>
    <w:p w14:paraId="7CC4BF0C">
      <w:pPr>
        <w:rPr>
          <w:rFonts w:hint="eastAsia" w:ascii="宋体" w:hAnsi="宋体" w:eastAsia="宋体" w:cs="宋体"/>
          <w:color w:val="auto"/>
          <w:highlight w:val="none"/>
        </w:rPr>
      </w:pPr>
      <w:r>
        <w:rPr>
          <w:rFonts w:hint="eastAsia" w:ascii="宋体" w:hAnsi="宋体" w:eastAsia="宋体" w:cs="宋体"/>
          <w:color w:val="auto"/>
          <w:highlight w:val="none"/>
        </w:rPr>
        <w:t>4.8.3 联网型电子锁如采用其它方式（数字钥匙和/或PIN钥匙和/或生物钥匙）应能设置锁的使用时限，在使用时限内数字钥匙和/或PIN钥匙和/或生物钥匙应能正常开锁，超出使用时限的数字钥匙和/或PIN码钥匙和/或生物钥匙应不能控制开锁。</w:t>
      </w:r>
    </w:p>
    <w:p w14:paraId="5555CD0E">
      <w:pPr>
        <w:pStyle w:val="14"/>
        <w:rPr>
          <w:rFonts w:hint="eastAsia" w:ascii="宋体" w:hAnsi="宋体" w:eastAsia="宋体" w:cs="宋体"/>
          <w:color w:val="auto"/>
          <w:highlight w:val="none"/>
        </w:rPr>
      </w:pPr>
      <w:bookmarkStart w:id="18" w:name="_Toc100580737"/>
      <w:r>
        <w:rPr>
          <w:rFonts w:hint="eastAsia" w:ascii="宋体" w:hAnsi="宋体" w:eastAsia="宋体" w:cs="宋体"/>
          <w:color w:val="auto"/>
          <w:highlight w:val="none"/>
        </w:rPr>
        <w:t>4.9访问控制</w:t>
      </w:r>
      <w:bookmarkEnd w:id="18"/>
    </w:p>
    <w:p w14:paraId="69BD4194">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若采用联网型电子锁，在访问锁的远程终端时，应具有相应的身份认证方式（如采用用户名、口令或生物认证方式），且应能正常开锁。</w:t>
      </w:r>
    </w:p>
    <w:p w14:paraId="3018055B">
      <w:pPr>
        <w:pStyle w:val="14"/>
        <w:rPr>
          <w:rFonts w:hint="eastAsia" w:ascii="宋体" w:hAnsi="宋体" w:eastAsia="宋体" w:cs="宋体"/>
          <w:color w:val="auto"/>
          <w:highlight w:val="none"/>
        </w:rPr>
      </w:pPr>
      <w:bookmarkStart w:id="19" w:name="_Toc100580738"/>
      <w:r>
        <w:rPr>
          <w:rFonts w:hint="eastAsia" w:ascii="宋体" w:hAnsi="宋体" w:eastAsia="宋体" w:cs="宋体"/>
          <w:color w:val="auto"/>
          <w:highlight w:val="none"/>
        </w:rPr>
        <w:t>4.10胁迫报警</w:t>
      </w:r>
      <w:bookmarkEnd w:id="19"/>
    </w:p>
    <w:p w14:paraId="612E7643">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若采用具有胁迫报警功能的联网型电子锁，在本体上输入胁迫信息后，应能向远程终端发出胁迫报警信息，同时在本体上不应有报警提示，且能正常开锁。</w:t>
      </w:r>
    </w:p>
    <w:p w14:paraId="2310B3C9">
      <w:pPr>
        <w:pStyle w:val="14"/>
        <w:rPr>
          <w:rFonts w:hint="eastAsia" w:ascii="宋体" w:hAnsi="宋体" w:eastAsia="宋体" w:cs="宋体"/>
          <w:color w:val="auto"/>
          <w:highlight w:val="none"/>
        </w:rPr>
      </w:pPr>
      <w:bookmarkStart w:id="20" w:name="_Toc100580739"/>
      <w:r>
        <w:rPr>
          <w:rFonts w:hint="eastAsia" w:ascii="宋体" w:hAnsi="宋体" w:eastAsia="宋体" w:cs="宋体"/>
          <w:color w:val="auto"/>
          <w:highlight w:val="none"/>
        </w:rPr>
        <w:t>4.11编码组合数要求</w:t>
      </w:r>
      <w:bookmarkEnd w:id="20"/>
    </w:p>
    <w:p w14:paraId="45F1263A">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采用数字钥匙和/或PIN钥匙控制开锁的电子锁，其编码组合数应不少于10</w:t>
      </w:r>
      <w:r>
        <w:rPr>
          <w:rFonts w:hint="eastAsia" w:ascii="宋体" w:hAnsi="宋体" w:eastAsia="宋体" w:cs="宋体"/>
          <w:color w:val="auto"/>
          <w:highlight w:val="none"/>
          <w:vertAlign w:val="superscript"/>
        </w:rPr>
        <w:t>6</w:t>
      </w:r>
      <w:r>
        <w:rPr>
          <w:rFonts w:hint="eastAsia" w:ascii="宋体" w:hAnsi="宋体" w:eastAsia="宋体" w:cs="宋体"/>
          <w:color w:val="auto"/>
          <w:highlight w:val="none"/>
        </w:rPr>
        <w:t>个。</w:t>
      </w:r>
    </w:p>
    <w:p w14:paraId="3EBBA0F6">
      <w:pPr>
        <w:pStyle w:val="14"/>
        <w:rPr>
          <w:rFonts w:hint="eastAsia" w:ascii="宋体" w:hAnsi="宋体" w:eastAsia="宋体" w:cs="宋体"/>
          <w:color w:val="auto"/>
          <w:highlight w:val="none"/>
        </w:rPr>
      </w:pPr>
      <w:bookmarkStart w:id="21" w:name="_Toc100580740"/>
      <w:r>
        <w:rPr>
          <w:rFonts w:hint="eastAsia" w:ascii="宋体" w:hAnsi="宋体" w:eastAsia="宋体" w:cs="宋体"/>
          <w:color w:val="auto"/>
          <w:highlight w:val="none"/>
        </w:rPr>
        <w:t>4.12误识率要求</w:t>
      </w:r>
      <w:bookmarkEnd w:id="21"/>
    </w:p>
    <w:p w14:paraId="3E3608B4">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采用生物钥匙控制开锁的电子锁，其误识率应不大于1%。</w:t>
      </w:r>
    </w:p>
    <w:p w14:paraId="39FD0EB5">
      <w:pPr>
        <w:pStyle w:val="14"/>
        <w:rPr>
          <w:rFonts w:hint="eastAsia" w:ascii="宋体" w:hAnsi="宋体" w:eastAsia="宋体" w:cs="宋体"/>
          <w:color w:val="auto"/>
          <w:highlight w:val="none"/>
        </w:rPr>
      </w:pPr>
      <w:r>
        <w:rPr>
          <w:rFonts w:hint="eastAsia" w:ascii="宋体" w:hAnsi="宋体" w:eastAsia="宋体" w:cs="宋体"/>
          <w:color w:val="auto"/>
          <w:highlight w:val="none"/>
        </w:rPr>
        <w:t>4.13 拒识率要求</w:t>
      </w:r>
    </w:p>
    <w:p w14:paraId="14848C0B">
      <w:pPr>
        <w:ind w:firstLine="420"/>
        <w:rPr>
          <w:rFonts w:hint="eastAsia" w:ascii="宋体" w:hAnsi="宋体" w:eastAsia="宋体" w:cs="宋体"/>
          <w:color w:val="auto"/>
          <w:highlight w:val="none"/>
        </w:rPr>
      </w:pPr>
      <w:r>
        <w:rPr>
          <w:rFonts w:hint="eastAsia" w:ascii="宋体" w:hAnsi="宋体" w:eastAsia="宋体" w:cs="宋体"/>
          <w:color w:val="auto"/>
          <w:highlight w:val="none"/>
        </w:rPr>
        <w:t>采用生物钥匙控制开锁的电子锁，指纹识别的拒识率应不大于1.5%，人脸识别拒识率应不大于3%。</w:t>
      </w:r>
    </w:p>
    <w:p w14:paraId="634F3CC6">
      <w:pPr>
        <w:pStyle w:val="14"/>
        <w:rPr>
          <w:rFonts w:hint="eastAsia" w:ascii="宋体" w:hAnsi="宋体" w:eastAsia="宋体" w:cs="宋体"/>
          <w:color w:val="auto"/>
          <w:highlight w:val="none"/>
        </w:rPr>
      </w:pPr>
      <w:r>
        <w:rPr>
          <w:rFonts w:hint="eastAsia" w:ascii="宋体" w:hAnsi="宋体" w:eastAsia="宋体" w:cs="宋体"/>
          <w:color w:val="auto"/>
          <w:highlight w:val="none"/>
        </w:rPr>
        <w:t>4.14 指纹功能要求</w:t>
      </w:r>
    </w:p>
    <w:p w14:paraId="02433BB3">
      <w:pPr>
        <w:rPr>
          <w:rFonts w:hint="eastAsia" w:ascii="宋体" w:hAnsi="宋体" w:eastAsia="宋体" w:cs="宋体"/>
          <w:color w:val="auto"/>
          <w:highlight w:val="none"/>
        </w:rPr>
      </w:pPr>
      <w:r>
        <w:rPr>
          <w:rFonts w:hint="eastAsia" w:ascii="宋体" w:hAnsi="宋体" w:eastAsia="宋体" w:cs="宋体"/>
          <w:color w:val="auto"/>
          <w:highlight w:val="none"/>
        </w:rPr>
        <w:t xml:space="preserve">    指纹识别应为具有活体只别的半导体传感器识别方式。</w:t>
      </w:r>
    </w:p>
    <w:p w14:paraId="718A4E9F">
      <w:pPr>
        <w:spacing w:line="288"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4.14.1 指纹识别存储容量</w:t>
      </w:r>
    </w:p>
    <w:p w14:paraId="3DD0C0DF">
      <w:pPr>
        <w:spacing w:line="288"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指纹存储数量应≥50枚，可与其它识别类型共享总数量，识别总数量不得低于各识别类型相加后的数量。</w:t>
      </w:r>
    </w:p>
    <w:p w14:paraId="430085F6">
      <w:pPr>
        <w:spacing w:line="288" w:lineRule="auto"/>
        <w:rPr>
          <w:rFonts w:hint="eastAsia" w:ascii="宋体" w:hAnsi="宋体" w:eastAsia="宋体" w:cs="宋体"/>
          <w:color w:val="auto"/>
          <w:szCs w:val="21"/>
          <w:highlight w:val="none"/>
        </w:rPr>
      </w:pPr>
      <w:r>
        <w:rPr>
          <w:rFonts w:hint="eastAsia" w:ascii="宋体" w:hAnsi="宋体" w:eastAsia="宋体" w:cs="宋体"/>
          <w:color w:val="auto"/>
          <w:highlight w:val="none"/>
        </w:rPr>
        <w:t>4.14.2</w:t>
      </w:r>
      <w:r>
        <w:rPr>
          <w:rFonts w:hint="eastAsia" w:ascii="宋体" w:hAnsi="宋体" w:eastAsia="宋体" w:cs="宋体"/>
          <w:color w:val="auto"/>
          <w:szCs w:val="21"/>
          <w:highlight w:val="none"/>
        </w:rPr>
        <w:t>指纹识别时间</w:t>
      </w:r>
    </w:p>
    <w:p w14:paraId="45DC8E92">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自按压开始起到电机响应在时间应≤0.5S。</w:t>
      </w:r>
    </w:p>
    <w:p w14:paraId="00D7F056">
      <w:pPr>
        <w:pStyle w:val="14"/>
        <w:rPr>
          <w:rFonts w:hint="eastAsia" w:ascii="宋体" w:hAnsi="宋体" w:eastAsia="宋体" w:cs="宋体"/>
          <w:color w:val="auto"/>
          <w:highlight w:val="none"/>
        </w:rPr>
      </w:pPr>
      <w:r>
        <w:rPr>
          <w:rFonts w:hint="eastAsia" w:ascii="宋体" w:hAnsi="宋体" w:eastAsia="宋体" w:cs="宋体"/>
          <w:color w:val="auto"/>
          <w:highlight w:val="none"/>
        </w:rPr>
        <w:t>4.15 人脸识别功能要求、</w:t>
      </w:r>
    </w:p>
    <w:p w14:paraId="4971E6BC">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人脸识别功能应是具备活体、3D特征识别等具备安全性功能的人脸图像识别。</w:t>
      </w:r>
    </w:p>
    <w:p w14:paraId="43A7CFAF">
      <w:pPr>
        <w:spacing w:line="288"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4.15.1人脸存储数量</w:t>
      </w:r>
    </w:p>
    <w:p w14:paraId="5908FF57">
      <w:pPr>
        <w:spacing w:line="288"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人脸存储数量应≥20枚，可与其它识别类型共享总数量，但识别总数量不得低于各识别类型相加后的数量。。</w:t>
      </w:r>
    </w:p>
    <w:p w14:paraId="729C3889">
      <w:pPr>
        <w:spacing w:line="288"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4.15.2 人脸识别时间</w:t>
      </w:r>
    </w:p>
    <w:p w14:paraId="54CB9152">
      <w:pPr>
        <w:spacing w:line="288"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自感应设备开始启动到识别完成时间止（电机启动时）计算。识别时间≤3S。</w:t>
      </w:r>
    </w:p>
    <w:p w14:paraId="43BEB1FC">
      <w:pPr>
        <w:spacing w:line="288"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4.15.3 人脸识别适应性</w:t>
      </w:r>
    </w:p>
    <w:p w14:paraId="1517AEC5">
      <w:pPr>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人脸识别功能应具备在强光、弱光自适应性，在强光、弱光环境下应功能正常，不出现误识别、拒识、无法识别等现象。</w:t>
      </w:r>
    </w:p>
    <w:p w14:paraId="71A2ADAB">
      <w:pPr>
        <w:pStyle w:val="14"/>
        <w:rPr>
          <w:rFonts w:hint="eastAsia" w:ascii="宋体" w:hAnsi="宋体" w:eastAsia="宋体" w:cs="宋体"/>
          <w:color w:val="auto"/>
          <w:highlight w:val="none"/>
        </w:rPr>
      </w:pPr>
      <w:r>
        <w:rPr>
          <w:rFonts w:hint="eastAsia" w:ascii="宋体" w:hAnsi="宋体" w:eastAsia="宋体" w:cs="宋体"/>
          <w:color w:val="auto"/>
          <w:highlight w:val="none"/>
        </w:rPr>
        <w:t>4.16 锁用电子猫眼功能要求</w:t>
      </w:r>
    </w:p>
    <w:p w14:paraId="11BB3BF0">
      <w:pPr>
        <w:rPr>
          <w:rFonts w:hint="eastAsia" w:ascii="宋体" w:hAnsi="宋体" w:eastAsia="宋体" w:cs="宋体"/>
          <w:color w:val="auto"/>
          <w:highlight w:val="none"/>
        </w:rPr>
      </w:pPr>
      <w:r>
        <w:rPr>
          <w:rFonts w:hint="eastAsia" w:ascii="宋体" w:hAnsi="宋体" w:eastAsia="宋体" w:cs="宋体"/>
          <w:color w:val="auto"/>
          <w:highlight w:val="none"/>
        </w:rPr>
        <w:t>4.16.1 锁用电子猫眼应具备主动式/被动式图像、视频抓拍功能中一种或全部功能，并应能在锁本体或其它终端直接显示或传输显示的一种或全部功能。</w:t>
      </w:r>
    </w:p>
    <w:p w14:paraId="66613527">
      <w:pPr>
        <w:rPr>
          <w:rFonts w:hint="eastAsia" w:ascii="宋体" w:hAnsi="宋体" w:eastAsia="宋体" w:cs="宋体"/>
          <w:color w:val="auto"/>
          <w:highlight w:val="none"/>
        </w:rPr>
      </w:pPr>
      <w:r>
        <w:rPr>
          <w:rFonts w:hint="eastAsia" w:ascii="宋体" w:hAnsi="宋体" w:eastAsia="宋体" w:cs="宋体"/>
          <w:color w:val="auto"/>
          <w:highlight w:val="none"/>
        </w:rPr>
        <w:t>4.16.2 摄像头在0.7m距离拍摄宽角度、高角度应不低于110</w:t>
      </w:r>
      <w:r>
        <w:rPr>
          <w:rFonts w:hint="eastAsia" w:ascii="宋体" w:hAnsi="宋体" w:eastAsia="宋体" w:cs="宋体"/>
          <w:color w:val="auto"/>
          <w:highlight w:val="none"/>
          <w:vertAlign w:val="superscript"/>
        </w:rPr>
        <w:t>0</w:t>
      </w:r>
      <w:r>
        <w:rPr>
          <w:rFonts w:hint="eastAsia" w:ascii="宋体" w:hAnsi="宋体" w:eastAsia="宋体" w:cs="宋体"/>
          <w:color w:val="auto"/>
          <w:highlight w:val="none"/>
        </w:rPr>
        <w:t>。</w:t>
      </w:r>
    </w:p>
    <w:p w14:paraId="709D8E6A">
      <w:pPr>
        <w:rPr>
          <w:rFonts w:hint="eastAsia" w:ascii="宋体" w:hAnsi="宋体" w:eastAsia="宋体" w:cs="宋体"/>
          <w:color w:val="auto"/>
          <w:highlight w:val="none"/>
        </w:rPr>
      </w:pPr>
      <w:r>
        <w:rPr>
          <w:rFonts w:hint="eastAsia" w:ascii="宋体" w:hAnsi="宋体" w:eastAsia="宋体" w:cs="宋体"/>
          <w:color w:val="auto"/>
          <w:highlight w:val="none"/>
        </w:rPr>
        <w:t>4.16.3 摄像头拍摄像素应不低于100万像素。</w:t>
      </w:r>
    </w:p>
    <w:p w14:paraId="0FACEFD1">
      <w:pPr>
        <w:rPr>
          <w:rFonts w:hint="eastAsia" w:ascii="宋体" w:hAnsi="宋体" w:eastAsia="宋体" w:cs="宋体"/>
          <w:color w:val="auto"/>
          <w:highlight w:val="none"/>
        </w:rPr>
      </w:pPr>
      <w:r>
        <w:rPr>
          <w:rFonts w:hint="eastAsia" w:ascii="宋体" w:hAnsi="宋体" w:eastAsia="宋体" w:cs="宋体"/>
          <w:color w:val="auto"/>
          <w:highlight w:val="none"/>
        </w:rPr>
        <w:t>4.16.4 摄像头如有可视对讲功能，可为主动式或被动式对讲功能的一种。</w:t>
      </w:r>
    </w:p>
    <w:p w14:paraId="240DB2EC">
      <w:pPr>
        <w:rPr>
          <w:rFonts w:hint="eastAsia" w:ascii="宋体" w:hAnsi="宋体" w:eastAsia="宋体" w:cs="宋体"/>
          <w:color w:val="auto"/>
          <w:highlight w:val="none"/>
        </w:rPr>
      </w:pPr>
      <w:r>
        <w:rPr>
          <w:rFonts w:hint="eastAsia" w:ascii="宋体" w:hAnsi="宋体" w:eastAsia="宋体" w:cs="宋体"/>
          <w:color w:val="auto"/>
          <w:highlight w:val="none"/>
        </w:rPr>
        <w:t>4.16.5 如有后屏，应为IPS硬屏，尺寸应不小于3.97英寸，分辨率不低于800*480。</w:t>
      </w:r>
    </w:p>
    <w:p w14:paraId="24B36CBC">
      <w:pPr>
        <w:rPr>
          <w:rFonts w:hint="eastAsia" w:ascii="宋体" w:hAnsi="宋体" w:eastAsia="宋体" w:cs="宋体"/>
          <w:color w:val="auto"/>
          <w:highlight w:val="none"/>
        </w:rPr>
      </w:pPr>
      <w:r>
        <w:rPr>
          <w:rFonts w:hint="eastAsia" w:ascii="宋体" w:hAnsi="宋体" w:eastAsia="宋体" w:cs="宋体"/>
          <w:color w:val="auto"/>
          <w:highlight w:val="none"/>
        </w:rPr>
        <w:t>4.16.6 如有感应抓拍功能，感应抓拍应为图片或视频格式，并能上传至网络终端。</w:t>
      </w:r>
    </w:p>
    <w:p w14:paraId="589BD0FE">
      <w:pPr>
        <w:rPr>
          <w:rFonts w:hint="eastAsia" w:ascii="宋体" w:hAnsi="宋体" w:eastAsia="宋体" w:cs="宋体"/>
          <w:color w:val="auto"/>
          <w:highlight w:val="none"/>
        </w:rPr>
      </w:pPr>
      <w:r>
        <w:rPr>
          <w:rFonts w:hint="eastAsia" w:ascii="宋体" w:hAnsi="宋体" w:eastAsia="宋体" w:cs="宋体"/>
          <w:color w:val="auto"/>
          <w:highlight w:val="none"/>
        </w:rPr>
        <w:t>4.16.7 电子猫眼应能适应强光、弱光条件下使用，并能够清晰显示。</w:t>
      </w:r>
    </w:p>
    <w:p w14:paraId="322DC093">
      <w:pPr>
        <w:pStyle w:val="14"/>
        <w:rPr>
          <w:rFonts w:hint="eastAsia" w:ascii="宋体" w:hAnsi="宋体" w:eastAsia="宋体" w:cs="宋体"/>
          <w:color w:val="auto"/>
          <w:highlight w:val="none"/>
        </w:rPr>
      </w:pPr>
      <w:r>
        <w:rPr>
          <w:rFonts w:hint="eastAsia" w:ascii="宋体" w:hAnsi="宋体" w:eastAsia="宋体" w:cs="宋体"/>
          <w:color w:val="auto"/>
          <w:highlight w:val="none"/>
        </w:rPr>
        <w:t>4.17 智能家居功能要求</w:t>
      </w:r>
    </w:p>
    <w:p w14:paraId="7D42A42E">
      <w:pPr>
        <w:rPr>
          <w:rFonts w:hint="eastAsia" w:ascii="宋体" w:hAnsi="宋体" w:eastAsia="宋体" w:cs="宋体"/>
          <w:color w:val="auto"/>
          <w:highlight w:val="none"/>
        </w:rPr>
      </w:pPr>
      <w:r>
        <w:rPr>
          <w:rFonts w:hint="eastAsia" w:ascii="宋体" w:hAnsi="宋体" w:eastAsia="宋体" w:cs="宋体"/>
          <w:color w:val="auto"/>
          <w:highlight w:val="none"/>
        </w:rPr>
        <w:t>4.17.1 电子锁应为联网型智能门锁，应能通过自身的网络功能、网络设备或物联网家庭智能终端联网，提供设备的描述、通信或定位等中一种、多种或全部功能。</w:t>
      </w:r>
    </w:p>
    <w:p w14:paraId="2CF78CED">
      <w:pPr>
        <w:rPr>
          <w:rFonts w:hint="eastAsia" w:ascii="宋体" w:hAnsi="宋体" w:eastAsia="宋体" w:cs="宋体"/>
          <w:color w:val="auto"/>
          <w:highlight w:val="none"/>
        </w:rPr>
      </w:pPr>
      <w:r>
        <w:rPr>
          <w:rFonts w:hint="eastAsia" w:ascii="宋体" w:hAnsi="宋体" w:eastAsia="宋体" w:cs="宋体"/>
          <w:color w:val="auto"/>
          <w:highlight w:val="none"/>
        </w:rPr>
        <w:t>4.17.2网络协议制式应能够与智能家居系统匹配（包括但不限于ZigBee、BLE、WIFI等）。</w:t>
      </w:r>
    </w:p>
    <w:p w14:paraId="2B81F48F">
      <w:pPr>
        <w:rPr>
          <w:rFonts w:hint="eastAsia" w:ascii="宋体" w:hAnsi="宋体" w:eastAsia="宋体" w:cs="宋体"/>
          <w:color w:val="auto"/>
          <w:highlight w:val="none"/>
        </w:rPr>
      </w:pPr>
      <w:r>
        <w:rPr>
          <w:rFonts w:hint="eastAsia" w:ascii="宋体" w:hAnsi="宋体" w:eastAsia="宋体" w:cs="宋体"/>
          <w:color w:val="auto"/>
          <w:highlight w:val="none"/>
        </w:rPr>
        <w:t>4.17.2 应具备上报设备故障、报警、基本功能等信息的能力；</w:t>
      </w:r>
    </w:p>
    <w:p w14:paraId="700E0023">
      <w:pPr>
        <w:rPr>
          <w:rFonts w:hint="eastAsia" w:ascii="宋体" w:hAnsi="宋体" w:eastAsia="宋体" w:cs="宋体"/>
          <w:color w:val="auto"/>
          <w:highlight w:val="none"/>
        </w:rPr>
      </w:pPr>
      <w:r>
        <w:rPr>
          <w:rFonts w:hint="eastAsia" w:ascii="宋体" w:hAnsi="宋体" w:eastAsia="宋体" w:cs="宋体"/>
          <w:color w:val="auto"/>
          <w:highlight w:val="none"/>
        </w:rPr>
        <w:t>4.17.3 应具备防区自主设置功能，并具备本地、远程布、撤防功能。</w:t>
      </w:r>
    </w:p>
    <w:p w14:paraId="798BEAFA">
      <w:pPr>
        <w:rPr>
          <w:rFonts w:hint="eastAsia" w:ascii="宋体" w:hAnsi="宋体" w:eastAsia="宋体" w:cs="宋体"/>
          <w:color w:val="auto"/>
          <w:highlight w:val="none"/>
        </w:rPr>
      </w:pPr>
      <w:r>
        <w:rPr>
          <w:rFonts w:hint="eastAsia" w:ascii="宋体" w:hAnsi="宋体" w:eastAsia="宋体" w:cs="宋体"/>
          <w:color w:val="auto"/>
          <w:highlight w:val="none"/>
        </w:rPr>
        <w:t>4.17.4 应具有联动其它安全防范入侵设备功能。</w:t>
      </w:r>
    </w:p>
    <w:p w14:paraId="408818AF">
      <w:pPr>
        <w:rPr>
          <w:rFonts w:hint="eastAsia" w:ascii="宋体" w:hAnsi="宋体" w:eastAsia="宋体" w:cs="宋体"/>
          <w:color w:val="auto"/>
          <w:highlight w:val="none"/>
        </w:rPr>
      </w:pPr>
      <w:r>
        <w:rPr>
          <w:rFonts w:hint="eastAsia" w:ascii="宋体" w:hAnsi="宋体" w:eastAsia="宋体" w:cs="宋体"/>
          <w:color w:val="auto"/>
          <w:highlight w:val="none"/>
        </w:rPr>
        <w:t>4.17.5 应具有场景模式下联动能力，但应为触发端，不能成为被触发端，例如：定时触发、状态触发等功能。</w:t>
      </w:r>
    </w:p>
    <w:p w14:paraId="5EA2B981">
      <w:pPr>
        <w:rPr>
          <w:rFonts w:hint="eastAsia" w:ascii="宋体" w:hAnsi="宋体" w:eastAsia="宋体" w:cs="宋体"/>
          <w:color w:val="auto"/>
          <w:highlight w:val="none"/>
        </w:rPr>
      </w:pPr>
      <w:r>
        <w:rPr>
          <w:rFonts w:hint="eastAsia" w:ascii="宋体" w:hAnsi="宋体" w:eastAsia="宋体" w:cs="宋体"/>
          <w:color w:val="auto"/>
          <w:highlight w:val="none"/>
        </w:rPr>
        <w:t>4.17.6 应具备与其它智能家居设备续联功能。</w:t>
      </w:r>
    </w:p>
    <w:p w14:paraId="03F20369">
      <w:pPr>
        <w:rPr>
          <w:rFonts w:hint="eastAsia" w:ascii="宋体" w:hAnsi="宋体" w:eastAsia="宋体" w:cs="宋体"/>
          <w:color w:val="auto"/>
          <w:highlight w:val="none"/>
        </w:rPr>
      </w:pPr>
      <w:r>
        <w:rPr>
          <w:rFonts w:hint="eastAsia" w:ascii="宋体" w:hAnsi="宋体" w:eastAsia="宋体" w:cs="宋体"/>
          <w:color w:val="auto"/>
          <w:highlight w:val="none"/>
        </w:rPr>
        <w:t>4.17.7 授权开锁功能时应具备单独的授权机制或二次授权机制。（此项目暂定，比较影响体验）</w:t>
      </w:r>
    </w:p>
    <w:p w14:paraId="1D24C5CF">
      <w:pPr>
        <w:pStyle w:val="16"/>
        <w:rPr>
          <w:rFonts w:hint="eastAsia" w:ascii="宋体" w:hAnsi="宋体" w:eastAsia="宋体" w:cs="宋体"/>
          <w:color w:val="auto"/>
          <w:highlight w:val="none"/>
        </w:rPr>
      </w:pPr>
      <w:bookmarkStart w:id="22" w:name="_Toc100580741"/>
      <w:r>
        <w:rPr>
          <w:rFonts w:hint="eastAsia" w:ascii="宋体" w:hAnsi="宋体" w:eastAsia="宋体" w:cs="宋体"/>
          <w:color w:val="auto"/>
          <w:highlight w:val="none"/>
        </w:rPr>
        <w:t>五、电子锁锁舌及其强度要求</w:t>
      </w:r>
      <w:bookmarkEnd w:id="22"/>
    </w:p>
    <w:p w14:paraId="1C772390">
      <w:pPr>
        <w:pStyle w:val="14"/>
        <w:rPr>
          <w:rFonts w:hint="eastAsia" w:ascii="宋体" w:hAnsi="宋体" w:eastAsia="宋体" w:cs="宋体"/>
          <w:color w:val="auto"/>
          <w:highlight w:val="none"/>
        </w:rPr>
      </w:pPr>
      <w:bookmarkStart w:id="23" w:name="_Toc100580742"/>
      <w:r>
        <w:rPr>
          <w:rFonts w:hint="eastAsia" w:ascii="宋体" w:hAnsi="宋体" w:eastAsia="宋体" w:cs="宋体"/>
          <w:color w:val="auto"/>
          <w:highlight w:val="none"/>
        </w:rPr>
        <w:t>5.1主锁舌伸出长度要求</w:t>
      </w:r>
      <w:bookmarkEnd w:id="23"/>
    </w:p>
    <w:p w14:paraId="2C2F835E">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当钩舌/爪舌为主锁舌时，锁舌伸出长度应不小于14mm，除钩舌/爪舌以外的锁舌作为主锁舌时，锁舌伸出长度应不小于20mm。</w:t>
      </w:r>
    </w:p>
    <w:p w14:paraId="234F5FFC">
      <w:pPr>
        <w:pStyle w:val="14"/>
        <w:rPr>
          <w:rFonts w:hint="eastAsia" w:ascii="宋体" w:hAnsi="宋体" w:eastAsia="宋体" w:cs="宋体"/>
          <w:color w:val="auto"/>
          <w:highlight w:val="none"/>
        </w:rPr>
      </w:pPr>
      <w:bookmarkStart w:id="24" w:name="_Toc100580743"/>
      <w:r>
        <w:rPr>
          <w:rFonts w:hint="eastAsia" w:ascii="宋体" w:hAnsi="宋体" w:eastAsia="宋体" w:cs="宋体"/>
          <w:color w:val="auto"/>
          <w:highlight w:val="none"/>
        </w:rPr>
        <w:t>5.2主锁舌灵活度要求</w:t>
      </w:r>
      <w:bookmarkEnd w:id="24"/>
    </w:p>
    <w:p w14:paraId="7FFBE45E">
      <w:pPr>
        <w:rPr>
          <w:rFonts w:hint="eastAsia" w:ascii="宋体" w:hAnsi="宋体" w:eastAsia="宋体" w:cs="宋体"/>
          <w:color w:val="auto"/>
          <w:highlight w:val="none"/>
        </w:rPr>
      </w:pPr>
      <w:r>
        <w:rPr>
          <w:rFonts w:hint="eastAsia" w:ascii="宋体" w:hAnsi="宋体" w:eastAsia="宋体" w:cs="宋体"/>
          <w:color w:val="auto"/>
          <w:highlight w:val="none"/>
        </w:rPr>
        <w:t>5.2.1 用手动部件操作主锁舌的转动扭矩应不大于3N.m，主锁舌启、闭应无阻滞现象</w:t>
      </w:r>
    </w:p>
    <w:p w14:paraId="63ADE9F3">
      <w:pPr>
        <w:rPr>
          <w:rFonts w:hint="eastAsia" w:ascii="宋体" w:hAnsi="宋体" w:eastAsia="宋体" w:cs="宋体"/>
          <w:color w:val="auto"/>
          <w:highlight w:val="none"/>
        </w:rPr>
      </w:pPr>
      <w:r>
        <w:rPr>
          <w:rFonts w:hint="eastAsia" w:ascii="宋体" w:hAnsi="宋体" w:eastAsia="宋体" w:cs="宋体"/>
          <w:color w:val="auto"/>
          <w:highlight w:val="none"/>
        </w:rPr>
        <w:t>5.2.2 对装有应急机械防盗锁头的电子锁，用机械钥匙操作主锁舌的转动扭矩应不大于1.5N.m，主锁舌启、闭应无阻滞现象。</w:t>
      </w:r>
    </w:p>
    <w:p w14:paraId="3F5EE62A">
      <w:pPr>
        <w:pStyle w:val="14"/>
        <w:rPr>
          <w:rFonts w:hint="eastAsia" w:ascii="宋体" w:hAnsi="宋体" w:eastAsia="宋体" w:cs="宋体"/>
          <w:color w:val="auto"/>
          <w:highlight w:val="none"/>
        </w:rPr>
      </w:pPr>
      <w:bookmarkStart w:id="25" w:name="_Toc100580744"/>
      <w:r>
        <w:rPr>
          <w:rFonts w:hint="eastAsia" w:ascii="宋体" w:hAnsi="宋体" w:eastAsia="宋体" w:cs="宋体"/>
          <w:color w:val="auto"/>
          <w:highlight w:val="none"/>
        </w:rPr>
        <w:t>5.3强度要求</w:t>
      </w:r>
      <w:bookmarkEnd w:id="25"/>
    </w:p>
    <w:p w14:paraId="77C9E013">
      <w:pPr>
        <w:rPr>
          <w:rFonts w:hint="eastAsia" w:ascii="宋体" w:hAnsi="宋体" w:eastAsia="宋体" w:cs="宋体"/>
          <w:color w:val="auto"/>
          <w:highlight w:val="none"/>
        </w:rPr>
      </w:pPr>
      <w:r>
        <w:rPr>
          <w:rFonts w:hint="eastAsia" w:ascii="宋体" w:hAnsi="宋体" w:eastAsia="宋体" w:cs="宋体"/>
          <w:color w:val="auto"/>
          <w:highlight w:val="none"/>
        </w:rPr>
        <w:t>5.3.1锁壳强度要求</w:t>
      </w:r>
    </w:p>
    <w:p w14:paraId="1549D486">
      <w:pPr>
        <w:rPr>
          <w:rFonts w:hint="eastAsia" w:ascii="宋体" w:hAnsi="宋体" w:eastAsia="宋体" w:cs="宋体"/>
          <w:color w:val="auto"/>
          <w:highlight w:val="none"/>
        </w:rPr>
      </w:pPr>
      <w:r>
        <w:rPr>
          <w:rFonts w:hint="eastAsia" w:ascii="宋体" w:hAnsi="宋体" w:eastAsia="宋体" w:cs="宋体"/>
          <w:color w:val="auto"/>
          <w:highlight w:val="none"/>
        </w:rPr>
        <w:t>5.3.1.1锁壳应具有足够的机械强度和刚度，能承受2.65J的冲击强度及110N的静压力试验，不应产生明显变形和损坏。</w:t>
      </w:r>
    </w:p>
    <w:p w14:paraId="5EE5FB3B">
      <w:pPr>
        <w:rPr>
          <w:rFonts w:hint="eastAsia" w:ascii="宋体" w:hAnsi="宋体" w:eastAsia="宋体" w:cs="宋体"/>
          <w:color w:val="auto"/>
          <w:highlight w:val="none"/>
        </w:rPr>
      </w:pPr>
      <w:r>
        <w:rPr>
          <w:rFonts w:hint="eastAsia" w:ascii="宋体" w:hAnsi="宋体" w:eastAsia="宋体" w:cs="宋体"/>
          <w:color w:val="auto"/>
          <w:highlight w:val="none"/>
        </w:rPr>
        <w:t>5.3.1.2 锁壳应具有防撬措施，在5分钟净工作时间内不应被撬开。</w:t>
      </w:r>
    </w:p>
    <w:p w14:paraId="3ECA843A">
      <w:pPr>
        <w:rPr>
          <w:rFonts w:hint="eastAsia" w:ascii="宋体" w:hAnsi="宋体" w:eastAsia="宋体" w:cs="宋体"/>
          <w:color w:val="auto"/>
          <w:highlight w:val="none"/>
        </w:rPr>
      </w:pPr>
      <w:r>
        <w:rPr>
          <w:rFonts w:hint="eastAsia" w:ascii="宋体" w:hAnsi="宋体" w:eastAsia="宋体" w:cs="宋体"/>
          <w:color w:val="auto"/>
          <w:highlight w:val="none"/>
        </w:rPr>
        <w:t>5.3.2主锁舌（栓）强度要求</w:t>
      </w:r>
    </w:p>
    <w:p w14:paraId="4C79CCB1">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主锁舌（栓）强度应满足；3000N的轴向静压力，回缩量不大于5mm；侧向6000N静压力后，能正常使用。</w:t>
      </w:r>
    </w:p>
    <w:p w14:paraId="29C8163A">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钩舌、爪舌强度应满足，4000N的侧向静压力、4000N轴向拉力、4000N抗脱出力后能正常使用。</w:t>
      </w:r>
    </w:p>
    <w:p w14:paraId="78FD663E">
      <w:pPr>
        <w:rPr>
          <w:rFonts w:hint="eastAsia" w:ascii="宋体" w:hAnsi="宋体" w:eastAsia="宋体" w:cs="宋体"/>
          <w:color w:val="auto"/>
          <w:highlight w:val="none"/>
        </w:rPr>
      </w:pPr>
      <w:r>
        <w:rPr>
          <w:rFonts w:hint="eastAsia" w:ascii="宋体" w:hAnsi="宋体" w:eastAsia="宋体" w:cs="宋体"/>
          <w:color w:val="auto"/>
          <w:highlight w:val="none"/>
        </w:rPr>
        <w:t>5.3.3手动部件强度要求</w:t>
      </w:r>
    </w:p>
    <w:p w14:paraId="3290DB6C">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应满足要求，在1600N静拉力和50N.m扭矩时，锁具不应开启，手动部件不应产生变形和损坏。</w:t>
      </w:r>
    </w:p>
    <w:p w14:paraId="141974B4">
      <w:pPr>
        <w:rPr>
          <w:rFonts w:hint="eastAsia" w:ascii="宋体" w:hAnsi="宋体" w:eastAsia="宋体" w:cs="宋体"/>
          <w:color w:val="auto"/>
          <w:highlight w:val="none"/>
        </w:rPr>
      </w:pPr>
      <w:r>
        <w:rPr>
          <w:rFonts w:hint="eastAsia" w:ascii="宋体" w:hAnsi="宋体" w:eastAsia="宋体" w:cs="宋体"/>
          <w:color w:val="auto"/>
          <w:highlight w:val="none"/>
        </w:rPr>
        <w:t>5.3.4锁扣盒（板）强度要求</w:t>
      </w:r>
    </w:p>
    <w:p w14:paraId="03CFC3B1">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电子锁锁扣盒（板）在分别承受5000N轴向静压力和5000N侧向静压力后，能正常使用。</w:t>
      </w:r>
    </w:p>
    <w:p w14:paraId="46C049E4">
      <w:pPr>
        <w:rPr>
          <w:rFonts w:hint="eastAsia" w:ascii="宋体" w:hAnsi="宋体" w:eastAsia="宋体" w:cs="宋体"/>
          <w:color w:val="auto"/>
          <w:highlight w:val="none"/>
        </w:rPr>
      </w:pPr>
      <w:r>
        <w:rPr>
          <w:rFonts w:hint="eastAsia" w:ascii="宋体" w:hAnsi="宋体" w:eastAsia="宋体" w:cs="宋体"/>
          <w:color w:val="auto"/>
          <w:highlight w:val="none"/>
        </w:rPr>
        <w:t>5.3.5识读装置强度要求</w:t>
      </w:r>
    </w:p>
    <w:p w14:paraId="5566609D">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在识读装置上施加110N的静压力，作用60s±2s，不应产生永久变形和损坏。</w:t>
      </w:r>
    </w:p>
    <w:p w14:paraId="0B280286">
      <w:pPr>
        <w:pStyle w:val="16"/>
        <w:rPr>
          <w:rFonts w:hint="eastAsia" w:ascii="宋体" w:hAnsi="宋体" w:eastAsia="宋体" w:cs="宋体"/>
          <w:color w:val="auto"/>
          <w:highlight w:val="none"/>
        </w:rPr>
      </w:pPr>
      <w:bookmarkStart w:id="26" w:name="_Toc100580745"/>
      <w:r>
        <w:rPr>
          <w:rFonts w:hint="eastAsia" w:ascii="宋体" w:hAnsi="宋体" w:eastAsia="宋体" w:cs="宋体"/>
          <w:color w:val="auto"/>
          <w:highlight w:val="none"/>
        </w:rPr>
        <w:t>六、电子锁配件及功能要求</w:t>
      </w:r>
      <w:bookmarkEnd w:id="26"/>
    </w:p>
    <w:p w14:paraId="4BEF5022">
      <w:pPr>
        <w:pStyle w:val="14"/>
        <w:rPr>
          <w:rFonts w:hint="eastAsia" w:ascii="宋体" w:hAnsi="宋体" w:eastAsia="宋体" w:cs="宋体"/>
          <w:color w:val="auto"/>
          <w:highlight w:val="none"/>
        </w:rPr>
      </w:pPr>
      <w:bookmarkStart w:id="27" w:name="_Toc100580746"/>
      <w:r>
        <w:rPr>
          <w:rFonts w:hint="eastAsia" w:ascii="宋体" w:hAnsi="宋体" w:eastAsia="宋体" w:cs="宋体"/>
          <w:color w:val="auto"/>
          <w:highlight w:val="none"/>
        </w:rPr>
        <w:t>6.1钥匙要求</w:t>
      </w:r>
      <w:bookmarkEnd w:id="27"/>
    </w:p>
    <w:p w14:paraId="1A14C61D">
      <w:pPr>
        <w:rPr>
          <w:rFonts w:hint="eastAsia" w:ascii="宋体" w:hAnsi="宋体" w:eastAsia="宋体" w:cs="宋体"/>
          <w:color w:val="auto"/>
          <w:highlight w:val="none"/>
        </w:rPr>
      </w:pPr>
      <w:r>
        <w:rPr>
          <w:rFonts w:hint="eastAsia" w:ascii="宋体" w:hAnsi="宋体" w:eastAsia="宋体" w:cs="宋体"/>
          <w:color w:val="auto"/>
          <w:highlight w:val="none"/>
        </w:rPr>
        <w:t>6.1.1数字钥匙抗静电</w:t>
      </w:r>
    </w:p>
    <w:p w14:paraId="27998E1B">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在数字钥匙的信息载体上任意点与地之间施加1500V静电电压，试验后应能正常工作。</w:t>
      </w:r>
    </w:p>
    <w:p w14:paraId="23D79C06">
      <w:pPr>
        <w:rPr>
          <w:rFonts w:hint="eastAsia" w:ascii="宋体" w:hAnsi="宋体" w:eastAsia="宋体" w:cs="宋体"/>
          <w:color w:val="auto"/>
          <w:highlight w:val="none"/>
        </w:rPr>
      </w:pPr>
      <w:r>
        <w:rPr>
          <w:rFonts w:hint="eastAsia" w:ascii="宋体" w:hAnsi="宋体" w:eastAsia="宋体" w:cs="宋体"/>
          <w:color w:val="auto"/>
          <w:highlight w:val="none"/>
        </w:rPr>
        <w:t>6.1.2机械钥匙强度</w:t>
      </w:r>
    </w:p>
    <w:p w14:paraId="77499E9E">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对装有应急机械防盗锁头的电子锁，其机械钥匙的强度应符合GA/T73-2015中5.2.6的规定</w:t>
      </w:r>
    </w:p>
    <w:p w14:paraId="14175549">
      <w:pPr>
        <w:pStyle w:val="14"/>
        <w:rPr>
          <w:rFonts w:hint="eastAsia" w:ascii="宋体" w:hAnsi="宋体" w:eastAsia="宋体" w:cs="宋体"/>
          <w:color w:val="auto"/>
          <w:highlight w:val="none"/>
        </w:rPr>
      </w:pPr>
      <w:bookmarkStart w:id="28" w:name="_Toc100580747"/>
      <w:r>
        <w:rPr>
          <w:rFonts w:hint="eastAsia" w:ascii="宋体" w:hAnsi="宋体" w:eastAsia="宋体" w:cs="宋体"/>
          <w:color w:val="auto"/>
          <w:highlight w:val="none"/>
        </w:rPr>
        <w:t>6.2耐久性</w:t>
      </w:r>
      <w:bookmarkEnd w:id="28"/>
    </w:p>
    <w:p w14:paraId="4D076CA1">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电子锁在额定电压的额定负载电流的情况下，进行</w:t>
      </w:r>
      <w:ins w:id="0" w:author="郭宜彤" w:date="2025-05-28T14:18:07Z">
        <w:r>
          <w:rPr>
            <w:rFonts w:hint="eastAsia" w:ascii="宋体" w:hAnsi="宋体" w:eastAsia="宋体" w:cs="宋体"/>
            <w:color w:val="auto"/>
            <w:highlight w:val="none"/>
            <w:lang w:val="en-US" w:eastAsia="zh-CN"/>
          </w:rPr>
          <w:t>1</w:t>
        </w:r>
      </w:ins>
      <w:r>
        <w:rPr>
          <w:rFonts w:hint="eastAsia" w:ascii="宋体" w:hAnsi="宋体" w:eastAsia="宋体" w:cs="宋体"/>
          <w:color w:val="auto"/>
          <w:highlight w:val="none"/>
        </w:rPr>
        <w:t>0000次锁具启、闭操作，试验后不应有电气部件或机械部件的损坏或失效，且应能正常工作。</w:t>
      </w:r>
    </w:p>
    <w:p w14:paraId="159C9106">
      <w:pPr>
        <w:pStyle w:val="14"/>
        <w:rPr>
          <w:rFonts w:hint="eastAsia" w:ascii="宋体" w:hAnsi="宋体" w:eastAsia="宋体" w:cs="宋体"/>
          <w:color w:val="auto"/>
          <w:highlight w:val="none"/>
        </w:rPr>
      </w:pPr>
      <w:bookmarkStart w:id="29" w:name="_Toc100580748"/>
      <w:r>
        <w:rPr>
          <w:rFonts w:hint="eastAsia" w:ascii="宋体" w:hAnsi="宋体" w:eastAsia="宋体" w:cs="宋体"/>
          <w:color w:val="auto"/>
          <w:highlight w:val="none"/>
        </w:rPr>
        <w:t>6.3按键寿命</w:t>
      </w:r>
      <w:bookmarkEnd w:id="29"/>
    </w:p>
    <w:p w14:paraId="7A45A534">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具有密码按键的智能门锁，密码识别区上任一按键经过50000次动作后，试验后密码按键应能正常使用。</w:t>
      </w:r>
    </w:p>
    <w:p w14:paraId="1BB08D2B">
      <w:pPr>
        <w:pStyle w:val="14"/>
        <w:rPr>
          <w:rFonts w:hint="eastAsia" w:ascii="宋体" w:hAnsi="宋体" w:eastAsia="宋体" w:cs="宋体"/>
          <w:color w:val="auto"/>
          <w:highlight w:val="none"/>
        </w:rPr>
      </w:pPr>
      <w:bookmarkStart w:id="30" w:name="_Toc100580749"/>
      <w:r>
        <w:rPr>
          <w:rFonts w:hint="eastAsia" w:ascii="宋体" w:hAnsi="宋体" w:eastAsia="宋体" w:cs="宋体"/>
          <w:color w:val="auto"/>
          <w:highlight w:val="none"/>
        </w:rPr>
        <w:t>6.4防技术开启要求</w:t>
      </w:r>
      <w:bookmarkEnd w:id="30"/>
    </w:p>
    <w:p w14:paraId="17BE580F">
      <w:pPr>
        <w:rPr>
          <w:rFonts w:hint="eastAsia" w:ascii="宋体" w:hAnsi="宋体" w:eastAsia="宋体" w:cs="宋体"/>
          <w:color w:val="auto"/>
          <w:highlight w:val="none"/>
        </w:rPr>
      </w:pPr>
      <w:r>
        <w:rPr>
          <w:rFonts w:hint="eastAsia" w:ascii="宋体" w:hAnsi="宋体" w:eastAsia="宋体" w:cs="宋体"/>
          <w:color w:val="auto"/>
          <w:highlight w:val="none"/>
        </w:rPr>
        <w:t>6.4.1防强电场技术开启</w:t>
      </w:r>
    </w:p>
    <w:p w14:paraId="581358F9">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正常工作的电子锁在50V/m的强电场的作用下，不应出现开启现象。</w:t>
      </w:r>
    </w:p>
    <w:p w14:paraId="45103880">
      <w:pPr>
        <w:rPr>
          <w:rFonts w:hint="eastAsia" w:ascii="宋体" w:hAnsi="宋体" w:eastAsia="宋体" w:cs="宋体"/>
          <w:color w:val="auto"/>
          <w:highlight w:val="none"/>
        </w:rPr>
      </w:pPr>
      <w:r>
        <w:rPr>
          <w:rFonts w:hint="eastAsia" w:ascii="宋体" w:hAnsi="宋体" w:eastAsia="宋体" w:cs="宋体"/>
          <w:color w:val="auto"/>
          <w:highlight w:val="none"/>
        </w:rPr>
        <w:t>6.4.2防强磁场技术开启</w:t>
      </w:r>
    </w:p>
    <w:p w14:paraId="0E81E6B8">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正常工作的电子锁在0.5T的强磁场的作用下，不应出现开启现象。</w:t>
      </w:r>
    </w:p>
    <w:p w14:paraId="4140E298">
      <w:pPr>
        <w:rPr>
          <w:rFonts w:hint="eastAsia" w:ascii="宋体" w:hAnsi="宋体" w:eastAsia="宋体" w:cs="宋体"/>
          <w:color w:val="auto"/>
          <w:highlight w:val="none"/>
        </w:rPr>
      </w:pPr>
      <w:r>
        <w:rPr>
          <w:rFonts w:hint="eastAsia" w:ascii="宋体" w:hAnsi="宋体" w:eastAsia="宋体" w:cs="宋体"/>
          <w:color w:val="auto"/>
          <w:highlight w:val="none"/>
        </w:rPr>
        <w:t>6.4.3防机械技术开启</w:t>
      </w:r>
    </w:p>
    <w:p w14:paraId="6F187127">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对装有应急机械防盗锁头的电子锁，由专业技术人员采用技术手段实施机械方式技术开启，电子锁在10min内不能被开启。</w:t>
      </w:r>
    </w:p>
    <w:p w14:paraId="2E64E07E">
      <w:pPr>
        <w:pStyle w:val="14"/>
        <w:rPr>
          <w:rFonts w:hint="eastAsia" w:ascii="宋体" w:hAnsi="宋体" w:eastAsia="宋体" w:cs="宋体"/>
          <w:color w:val="auto"/>
          <w:highlight w:val="none"/>
        </w:rPr>
      </w:pPr>
      <w:bookmarkStart w:id="31" w:name="_Toc100580750"/>
      <w:r>
        <w:rPr>
          <w:rFonts w:hint="eastAsia" w:ascii="宋体" w:hAnsi="宋体" w:eastAsia="宋体" w:cs="宋体"/>
          <w:color w:val="auto"/>
          <w:highlight w:val="none"/>
        </w:rPr>
        <w:t>6.5应急机械防盗锁头</w:t>
      </w:r>
      <w:bookmarkEnd w:id="31"/>
    </w:p>
    <w:p w14:paraId="178C237A">
      <w:pPr>
        <w:rPr>
          <w:rFonts w:hint="eastAsia" w:ascii="宋体" w:hAnsi="宋体" w:eastAsia="宋体" w:cs="宋体"/>
          <w:color w:val="auto"/>
          <w:highlight w:val="none"/>
        </w:rPr>
      </w:pPr>
      <w:r>
        <w:rPr>
          <w:rFonts w:hint="eastAsia" w:ascii="宋体" w:hAnsi="宋体" w:eastAsia="宋体" w:cs="宋体"/>
          <w:color w:val="auto"/>
          <w:highlight w:val="none"/>
        </w:rPr>
        <w:t>6.5.1防钻</w:t>
      </w:r>
    </w:p>
    <w:p w14:paraId="214204FE">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对装有应急机械防盗锁头的电子锁，其应急机械防盗锁锁头被破坏、被打开的净工作时间应不少于15min。</w:t>
      </w:r>
    </w:p>
    <w:p w14:paraId="1CD0A402">
      <w:pPr>
        <w:rPr>
          <w:rFonts w:hint="eastAsia" w:ascii="宋体" w:hAnsi="宋体" w:eastAsia="宋体" w:cs="宋体"/>
          <w:color w:val="auto"/>
          <w:highlight w:val="none"/>
        </w:rPr>
      </w:pPr>
      <w:r>
        <w:rPr>
          <w:rFonts w:hint="eastAsia" w:ascii="宋体" w:hAnsi="宋体" w:eastAsia="宋体" w:cs="宋体"/>
          <w:color w:val="auto"/>
          <w:highlight w:val="none"/>
        </w:rPr>
        <w:t>6.5.2差异量</w:t>
      </w:r>
    </w:p>
    <w:p w14:paraId="0B149FDB">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对装有应急机械防盗锁头的电子锁，其机械防盗锁头的差异量应符合GA/T73-2015中5.7.1的规定。</w:t>
      </w:r>
    </w:p>
    <w:p w14:paraId="7D7120DB">
      <w:pPr>
        <w:rPr>
          <w:rFonts w:hint="eastAsia" w:ascii="宋体" w:hAnsi="宋体" w:eastAsia="宋体" w:cs="宋体"/>
          <w:color w:val="auto"/>
          <w:highlight w:val="none"/>
        </w:rPr>
      </w:pPr>
      <w:r>
        <w:rPr>
          <w:rFonts w:hint="eastAsia" w:ascii="宋体" w:hAnsi="宋体" w:eastAsia="宋体" w:cs="宋体"/>
          <w:color w:val="auto"/>
          <w:highlight w:val="none"/>
        </w:rPr>
        <w:t>6.5.3理论密匙量、实际可用密匙量和互开率</w:t>
      </w:r>
    </w:p>
    <w:p w14:paraId="44CF1EFF">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对装有应急机械防盗锁头的电子锁，其机械防盗锁头理论密匙量应不少于3*10</w:t>
      </w:r>
      <w:r>
        <w:rPr>
          <w:rFonts w:hint="eastAsia" w:ascii="宋体" w:hAnsi="宋体" w:eastAsia="宋体" w:cs="宋体"/>
          <w:color w:val="auto"/>
          <w:highlight w:val="none"/>
          <w:vertAlign w:val="superscript"/>
        </w:rPr>
        <w:t>4</w:t>
      </w:r>
      <w:r>
        <w:rPr>
          <w:rFonts w:hint="eastAsia" w:ascii="宋体" w:hAnsi="宋体" w:eastAsia="宋体" w:cs="宋体"/>
          <w:color w:val="auto"/>
          <w:highlight w:val="none"/>
        </w:rPr>
        <w:t>种，差异交换数为2个。实际可用密匙量，应不少于理论密匙量的40%。互开率应不大于0.01%。</w:t>
      </w:r>
    </w:p>
    <w:p w14:paraId="5FD2E697">
      <w:pPr>
        <w:pStyle w:val="14"/>
        <w:rPr>
          <w:rFonts w:hint="eastAsia" w:ascii="宋体" w:hAnsi="宋体" w:eastAsia="宋体" w:cs="宋体"/>
          <w:color w:val="auto"/>
          <w:highlight w:val="none"/>
        </w:rPr>
      </w:pPr>
      <w:bookmarkStart w:id="32" w:name="_Toc100580751"/>
      <w:r>
        <w:rPr>
          <w:rFonts w:hint="eastAsia" w:ascii="宋体" w:hAnsi="宋体" w:eastAsia="宋体" w:cs="宋体"/>
          <w:color w:val="auto"/>
          <w:highlight w:val="none"/>
        </w:rPr>
        <w:t>6.6电源</w:t>
      </w:r>
      <w:bookmarkEnd w:id="32"/>
    </w:p>
    <w:p w14:paraId="12A47B10">
      <w:pPr>
        <w:rPr>
          <w:rFonts w:hint="eastAsia" w:ascii="宋体" w:hAnsi="宋体" w:eastAsia="宋体" w:cs="宋体"/>
          <w:color w:val="auto"/>
          <w:highlight w:val="none"/>
        </w:rPr>
      </w:pPr>
      <w:r>
        <w:rPr>
          <w:rFonts w:hint="eastAsia" w:ascii="宋体" w:hAnsi="宋体" w:eastAsia="宋体" w:cs="宋体"/>
          <w:color w:val="auto"/>
          <w:highlight w:val="none"/>
        </w:rPr>
        <w:t>6.6.1供电方式</w:t>
      </w:r>
    </w:p>
    <w:p w14:paraId="37DF5968">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电子锁本体供电应采用直流电压电源（如电池）</w:t>
      </w:r>
      <w:ins w:id="1" w:author="郭宜彤" w:date="2025-05-28T14:21:57Z">
        <w:r>
          <w:rPr>
            <w:rFonts w:hint="eastAsia" w:ascii="宋体" w:hAnsi="宋体" w:eastAsia="宋体" w:cs="宋体"/>
            <w:color w:val="auto"/>
            <w:highlight w:val="none"/>
            <w:lang w:val="en-US" w:eastAsia="zh-CN"/>
          </w:rPr>
          <w:t>或交流电网电源转直流电压进行供电</w:t>
        </w:r>
      </w:ins>
    </w:p>
    <w:p w14:paraId="2416F421">
      <w:pPr>
        <w:rPr>
          <w:rFonts w:hint="eastAsia" w:ascii="宋体" w:hAnsi="宋体" w:eastAsia="宋体" w:cs="宋体"/>
          <w:color w:val="auto"/>
          <w:highlight w:val="none"/>
        </w:rPr>
      </w:pPr>
      <w:r>
        <w:rPr>
          <w:rFonts w:hint="eastAsia" w:ascii="宋体" w:hAnsi="宋体" w:eastAsia="宋体" w:cs="宋体"/>
          <w:color w:val="auto"/>
          <w:highlight w:val="none"/>
        </w:rPr>
        <w:t>6.6.2电池容量</w:t>
      </w:r>
    </w:p>
    <w:p w14:paraId="71560D79">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使用电池供电时，电池容量应能保证电子锁连续正常启、闭3000次以上。</w:t>
      </w:r>
    </w:p>
    <w:p w14:paraId="031B9EF1">
      <w:pPr>
        <w:rPr>
          <w:rFonts w:hint="eastAsia" w:ascii="宋体" w:hAnsi="宋体" w:eastAsia="宋体" w:cs="宋体"/>
          <w:color w:val="auto"/>
          <w:highlight w:val="none"/>
        </w:rPr>
      </w:pPr>
      <w:r>
        <w:rPr>
          <w:rFonts w:hint="eastAsia" w:ascii="宋体" w:hAnsi="宋体" w:eastAsia="宋体" w:cs="宋体"/>
          <w:color w:val="auto"/>
          <w:highlight w:val="none"/>
        </w:rPr>
        <w:t>6.6.3欠压指示</w:t>
      </w:r>
    </w:p>
    <w:p w14:paraId="6EAB4021">
      <w:pPr>
        <w:rPr>
          <w:rFonts w:hint="eastAsia" w:ascii="宋体" w:hAnsi="宋体" w:eastAsia="宋体" w:cs="宋体"/>
          <w:color w:val="auto"/>
          <w:highlight w:val="none"/>
        </w:rPr>
      </w:pPr>
      <w:r>
        <w:rPr>
          <w:rFonts w:hint="eastAsia" w:ascii="宋体" w:hAnsi="宋体" w:eastAsia="宋体" w:cs="宋体"/>
          <w:color w:val="auto"/>
          <w:highlight w:val="none"/>
        </w:rPr>
        <w:t>6.6.3.1 设定欠压值=80%时，电子锁应能给出欠压指示，给出欠压指示后的电子锁应还能正常启、闭不少于</w:t>
      </w:r>
      <w:ins w:id="2" w:author="郭宜彤" w:date="2025-05-28T14:22:33Z">
        <w:r>
          <w:rPr>
            <w:rFonts w:hint="eastAsia" w:ascii="宋体" w:hAnsi="宋体" w:eastAsia="宋体" w:cs="宋体"/>
            <w:color w:val="auto"/>
            <w:highlight w:val="none"/>
            <w:lang w:val="en-US" w:eastAsia="zh-CN"/>
          </w:rPr>
          <w:t>50</w:t>
        </w:r>
      </w:ins>
      <w:r>
        <w:rPr>
          <w:rFonts w:hint="eastAsia" w:ascii="宋体" w:hAnsi="宋体" w:eastAsia="宋体" w:cs="宋体"/>
          <w:color w:val="auto"/>
          <w:highlight w:val="none"/>
        </w:rPr>
        <w:t>次。</w:t>
      </w:r>
    </w:p>
    <w:p w14:paraId="0CACE271">
      <w:pPr>
        <w:rPr>
          <w:rFonts w:hint="eastAsia" w:ascii="宋体" w:hAnsi="宋体" w:eastAsia="宋体" w:cs="宋体"/>
          <w:color w:val="auto"/>
          <w:highlight w:val="none"/>
        </w:rPr>
      </w:pPr>
      <w:r>
        <w:rPr>
          <w:rFonts w:hint="eastAsia" w:ascii="宋体" w:hAnsi="宋体" w:eastAsia="宋体" w:cs="宋体"/>
          <w:color w:val="auto"/>
          <w:highlight w:val="none"/>
        </w:rPr>
        <w:t>6.6.3.2 设定欠压值&lt;80%时，电子锁应能在=80%，应能给出欠压指示，并应能正常使用（启闭次数不少于200），当等于欠压设定值时，电子锁仍应能给出欠压指示，并应还能正常启、闭不少于200次。</w:t>
      </w:r>
    </w:p>
    <w:p w14:paraId="50200EEE">
      <w:pPr>
        <w:rPr>
          <w:rFonts w:hint="eastAsia" w:ascii="宋体" w:hAnsi="宋体" w:eastAsia="宋体" w:cs="宋体"/>
          <w:color w:val="auto"/>
          <w:highlight w:val="none"/>
        </w:rPr>
      </w:pPr>
      <w:r>
        <w:rPr>
          <w:rFonts w:hint="eastAsia" w:ascii="宋体" w:hAnsi="宋体" w:eastAsia="宋体" w:cs="宋体"/>
          <w:color w:val="auto"/>
          <w:highlight w:val="none"/>
        </w:rPr>
        <w:t>6.6.3.3 联网型电子锁应能将电池欠压信息上传至远程终端。</w:t>
      </w:r>
    </w:p>
    <w:p w14:paraId="0126651F">
      <w:pPr>
        <w:rPr>
          <w:rFonts w:hint="eastAsia" w:ascii="宋体" w:hAnsi="宋体" w:eastAsia="宋体" w:cs="宋体"/>
          <w:color w:val="auto"/>
          <w:highlight w:val="none"/>
        </w:rPr>
      </w:pPr>
      <w:r>
        <w:rPr>
          <w:rFonts w:hint="eastAsia" w:ascii="宋体" w:hAnsi="宋体" w:eastAsia="宋体" w:cs="宋体"/>
          <w:color w:val="auto"/>
          <w:highlight w:val="none"/>
        </w:rPr>
        <w:t>6.6.4电源电压适应范围</w:t>
      </w:r>
    </w:p>
    <w:p w14:paraId="260D3756">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电源电压在额定值得85%-110%范围内变化时，电子锁不需要作任何调整应能正常工作。</w:t>
      </w:r>
    </w:p>
    <w:p w14:paraId="22977BDC">
      <w:pPr>
        <w:pStyle w:val="14"/>
        <w:rPr>
          <w:rFonts w:hint="eastAsia" w:ascii="宋体" w:hAnsi="宋体" w:eastAsia="宋体" w:cs="宋体"/>
          <w:color w:val="auto"/>
          <w:highlight w:val="none"/>
        </w:rPr>
      </w:pPr>
      <w:bookmarkStart w:id="33" w:name="_Toc100580752"/>
      <w:r>
        <w:rPr>
          <w:rFonts w:hint="eastAsia" w:ascii="宋体" w:hAnsi="宋体" w:eastAsia="宋体" w:cs="宋体"/>
          <w:color w:val="auto"/>
          <w:highlight w:val="none"/>
        </w:rPr>
        <w:t>6.7环境适应性</w:t>
      </w:r>
      <w:bookmarkEnd w:id="33"/>
    </w:p>
    <w:p w14:paraId="6AA8DE09">
      <w:pPr>
        <w:rPr>
          <w:rFonts w:hint="eastAsia" w:ascii="宋体" w:hAnsi="宋体" w:eastAsia="宋体" w:cs="宋体"/>
          <w:color w:val="auto"/>
          <w:highlight w:val="none"/>
        </w:rPr>
      </w:pPr>
      <w:r>
        <w:rPr>
          <w:rFonts w:hint="eastAsia" w:ascii="宋体" w:hAnsi="宋体" w:eastAsia="宋体" w:cs="宋体"/>
          <w:color w:val="auto"/>
          <w:highlight w:val="none"/>
        </w:rPr>
        <w:t>6.7.1气候环境适应性</w:t>
      </w:r>
    </w:p>
    <w:p w14:paraId="75E672AD">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按下表的规定对电子锁进行气候环境适应性试验，试验过程中不应发生状态改变，试验后应能正常工作，盐雾试验后电子锁的金属部件表面不应有锈蚀。</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1"/>
        <w:gridCol w:w="3293"/>
        <w:gridCol w:w="1907"/>
        <w:gridCol w:w="2041"/>
      </w:tblGrid>
      <w:tr w14:paraId="021FE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1" w:type="dxa"/>
            <w:vAlign w:val="center"/>
          </w:tcPr>
          <w:p w14:paraId="17AE769E">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项目</w:t>
            </w:r>
          </w:p>
        </w:tc>
        <w:tc>
          <w:tcPr>
            <w:tcW w:w="3293" w:type="dxa"/>
            <w:vAlign w:val="center"/>
          </w:tcPr>
          <w:p w14:paraId="2F7A9EE7">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试验条件</w:t>
            </w:r>
          </w:p>
        </w:tc>
        <w:tc>
          <w:tcPr>
            <w:tcW w:w="1907" w:type="dxa"/>
            <w:vAlign w:val="center"/>
          </w:tcPr>
          <w:p w14:paraId="4606FF86">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持续时间</w:t>
            </w:r>
          </w:p>
        </w:tc>
        <w:tc>
          <w:tcPr>
            <w:tcW w:w="2041" w:type="dxa"/>
            <w:vAlign w:val="center"/>
          </w:tcPr>
          <w:p w14:paraId="1774D0B9">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状态</w:t>
            </w:r>
          </w:p>
        </w:tc>
      </w:tr>
      <w:tr w14:paraId="3D4B7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1" w:type="dxa"/>
            <w:vAlign w:val="center"/>
          </w:tcPr>
          <w:p w14:paraId="026BEB35">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高温</w:t>
            </w:r>
          </w:p>
        </w:tc>
        <w:tc>
          <w:tcPr>
            <w:tcW w:w="3293" w:type="dxa"/>
            <w:vAlign w:val="center"/>
          </w:tcPr>
          <w:p w14:paraId="7334D2B3">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温度：70℃±2℃</w:t>
            </w:r>
          </w:p>
        </w:tc>
        <w:tc>
          <w:tcPr>
            <w:tcW w:w="1907" w:type="dxa"/>
            <w:vAlign w:val="center"/>
          </w:tcPr>
          <w:p w14:paraId="2C3A3600">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4h</w:t>
            </w:r>
          </w:p>
        </w:tc>
        <w:tc>
          <w:tcPr>
            <w:tcW w:w="2041" w:type="dxa"/>
            <w:vAlign w:val="center"/>
          </w:tcPr>
          <w:p w14:paraId="391BB1F2">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工作状态</w:t>
            </w:r>
          </w:p>
        </w:tc>
      </w:tr>
      <w:tr w14:paraId="410FA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1" w:type="dxa"/>
            <w:vAlign w:val="center"/>
          </w:tcPr>
          <w:p w14:paraId="5643D5E8">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低温</w:t>
            </w:r>
          </w:p>
        </w:tc>
        <w:tc>
          <w:tcPr>
            <w:tcW w:w="3293" w:type="dxa"/>
            <w:vAlign w:val="center"/>
          </w:tcPr>
          <w:p w14:paraId="2ED398E9">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温度：-25℃±3℃</w:t>
            </w:r>
          </w:p>
        </w:tc>
        <w:tc>
          <w:tcPr>
            <w:tcW w:w="1907" w:type="dxa"/>
            <w:vAlign w:val="center"/>
          </w:tcPr>
          <w:p w14:paraId="6EE6C310">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4h</w:t>
            </w:r>
          </w:p>
        </w:tc>
        <w:tc>
          <w:tcPr>
            <w:tcW w:w="2041" w:type="dxa"/>
            <w:vAlign w:val="center"/>
          </w:tcPr>
          <w:p w14:paraId="64165A9A">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工作状态</w:t>
            </w:r>
          </w:p>
        </w:tc>
      </w:tr>
      <w:tr w14:paraId="01C6D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1" w:type="dxa"/>
            <w:vAlign w:val="center"/>
          </w:tcPr>
          <w:p w14:paraId="25BAA3FD">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恒定湿热</w:t>
            </w:r>
          </w:p>
        </w:tc>
        <w:tc>
          <w:tcPr>
            <w:tcW w:w="3293" w:type="dxa"/>
            <w:vAlign w:val="center"/>
          </w:tcPr>
          <w:p w14:paraId="7EDF7AEC">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温度；40℃±2℃</w:t>
            </w:r>
            <w:r>
              <w:rPr>
                <w:rFonts w:hint="eastAsia" w:ascii="宋体" w:hAnsi="宋体" w:eastAsia="宋体" w:cs="宋体"/>
                <w:color w:val="auto"/>
                <w:sz w:val="18"/>
                <w:szCs w:val="18"/>
                <w:highlight w:val="none"/>
              </w:rPr>
              <w:br w:type="textWrapping"/>
            </w:r>
            <w:r>
              <w:rPr>
                <w:rFonts w:hint="eastAsia" w:ascii="宋体" w:hAnsi="宋体" w:eastAsia="宋体" w:cs="宋体"/>
                <w:color w:val="auto"/>
                <w:sz w:val="18"/>
                <w:szCs w:val="18"/>
                <w:highlight w:val="none"/>
              </w:rPr>
              <w:t>相对湿度；93%±3%</w:t>
            </w:r>
          </w:p>
        </w:tc>
        <w:tc>
          <w:tcPr>
            <w:tcW w:w="1907" w:type="dxa"/>
            <w:vAlign w:val="center"/>
          </w:tcPr>
          <w:p w14:paraId="2472491F">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48h</w:t>
            </w:r>
          </w:p>
        </w:tc>
        <w:tc>
          <w:tcPr>
            <w:tcW w:w="2041" w:type="dxa"/>
            <w:vAlign w:val="center"/>
          </w:tcPr>
          <w:p w14:paraId="5007139B">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工作状态</w:t>
            </w:r>
          </w:p>
        </w:tc>
      </w:tr>
      <w:tr w14:paraId="40E54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jc w:val="center"/>
        </w:trPr>
        <w:tc>
          <w:tcPr>
            <w:tcW w:w="1281" w:type="dxa"/>
            <w:vAlign w:val="center"/>
          </w:tcPr>
          <w:p w14:paraId="219AD767">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盐雾</w:t>
            </w:r>
          </w:p>
        </w:tc>
        <w:tc>
          <w:tcPr>
            <w:tcW w:w="3293" w:type="dxa"/>
            <w:vAlign w:val="center"/>
          </w:tcPr>
          <w:p w14:paraId="60720280">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盐溶液溶度；5%±0.1%</w:t>
            </w:r>
            <w:r>
              <w:rPr>
                <w:rFonts w:hint="eastAsia" w:ascii="宋体" w:hAnsi="宋体" w:eastAsia="宋体" w:cs="宋体"/>
                <w:color w:val="auto"/>
                <w:sz w:val="18"/>
                <w:szCs w:val="18"/>
                <w:highlight w:val="none"/>
              </w:rPr>
              <w:br w:type="textWrapping"/>
            </w:r>
            <w:r>
              <w:rPr>
                <w:rFonts w:hint="eastAsia" w:ascii="宋体" w:hAnsi="宋体" w:eastAsia="宋体" w:cs="宋体"/>
                <w:color w:val="auto"/>
                <w:sz w:val="18"/>
                <w:szCs w:val="18"/>
                <w:highlight w:val="none"/>
              </w:rPr>
              <w:t>湿度；35℃±2℃</w:t>
            </w:r>
          </w:p>
          <w:p w14:paraId="5164BB0F">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喷雾时间；每隔45min喷雾15min</w:t>
            </w:r>
          </w:p>
          <w:p w14:paraId="44732234">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盐雾沉降量；1.0ml/(h·80cm</w:t>
            </w:r>
            <w:r>
              <w:rPr>
                <w:rFonts w:hint="eastAsia" w:ascii="宋体" w:hAnsi="宋体" w:eastAsia="宋体" w:cs="宋体"/>
                <w:color w:val="auto"/>
                <w:sz w:val="18"/>
                <w:szCs w:val="18"/>
                <w:highlight w:val="none"/>
                <w:vertAlign w:val="superscript"/>
              </w:rPr>
              <w:t>2</w:t>
            </w:r>
            <w:r>
              <w:rPr>
                <w:rFonts w:hint="eastAsia" w:ascii="宋体" w:hAnsi="宋体" w:eastAsia="宋体" w:cs="宋体"/>
                <w:color w:val="auto"/>
                <w:sz w:val="18"/>
                <w:szCs w:val="18"/>
                <w:highlight w:val="none"/>
              </w:rPr>
              <w:t>)～2.0ml/(h·80cm</w:t>
            </w:r>
            <w:r>
              <w:rPr>
                <w:rFonts w:hint="eastAsia" w:ascii="宋体" w:hAnsi="宋体" w:eastAsia="宋体" w:cs="宋体"/>
                <w:color w:val="auto"/>
                <w:sz w:val="18"/>
                <w:szCs w:val="18"/>
                <w:highlight w:val="none"/>
                <w:vertAlign w:val="superscript"/>
              </w:rPr>
              <w:t>2</w:t>
            </w:r>
            <w:r>
              <w:rPr>
                <w:rFonts w:hint="eastAsia" w:ascii="宋体" w:hAnsi="宋体" w:eastAsia="宋体" w:cs="宋体"/>
                <w:color w:val="auto"/>
                <w:sz w:val="18"/>
                <w:szCs w:val="18"/>
                <w:highlight w:val="none"/>
              </w:rPr>
              <w:t>)</w:t>
            </w:r>
          </w:p>
        </w:tc>
        <w:tc>
          <w:tcPr>
            <w:tcW w:w="1907" w:type="dxa"/>
            <w:vAlign w:val="center"/>
          </w:tcPr>
          <w:p w14:paraId="1D95A9D6">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96h</w:t>
            </w:r>
          </w:p>
        </w:tc>
        <w:tc>
          <w:tcPr>
            <w:tcW w:w="2041" w:type="dxa"/>
            <w:vAlign w:val="center"/>
          </w:tcPr>
          <w:p w14:paraId="1F8B1CBC">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非工作状态</w:t>
            </w:r>
          </w:p>
        </w:tc>
      </w:tr>
    </w:tbl>
    <w:p w14:paraId="1F2CFEFF">
      <w:pPr>
        <w:rPr>
          <w:rFonts w:hint="eastAsia" w:ascii="宋体" w:hAnsi="宋体" w:eastAsia="宋体" w:cs="宋体"/>
          <w:color w:val="auto"/>
          <w:highlight w:val="none"/>
        </w:rPr>
      </w:pPr>
      <w:r>
        <w:rPr>
          <w:rFonts w:hint="eastAsia" w:ascii="宋体" w:hAnsi="宋体" w:eastAsia="宋体" w:cs="宋体"/>
          <w:color w:val="auto"/>
          <w:highlight w:val="none"/>
        </w:rPr>
        <w:t>6.7.2机械环境适应性</w:t>
      </w:r>
    </w:p>
    <w:p w14:paraId="142E9A33">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按下表的规定对电子锁进行机械环境适应性试验，试验前电子锁处于正常锁闭状态，试验后不应出现开启现象且应能正常工作，锁内各机械零件、部件无松动，外壳无变形和损坏。</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4"/>
        <w:gridCol w:w="5267"/>
        <w:gridCol w:w="2001"/>
      </w:tblGrid>
      <w:tr w14:paraId="6C79C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vAlign w:val="center"/>
          </w:tcPr>
          <w:p w14:paraId="6D82A3DE">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项目</w:t>
            </w:r>
          </w:p>
        </w:tc>
        <w:tc>
          <w:tcPr>
            <w:tcW w:w="5267" w:type="dxa"/>
            <w:vAlign w:val="center"/>
          </w:tcPr>
          <w:p w14:paraId="4FC0F187">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试验条件</w:t>
            </w:r>
          </w:p>
        </w:tc>
        <w:tc>
          <w:tcPr>
            <w:tcW w:w="2001" w:type="dxa"/>
            <w:vAlign w:val="center"/>
          </w:tcPr>
          <w:p w14:paraId="60DEAD23">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状态</w:t>
            </w:r>
          </w:p>
        </w:tc>
      </w:tr>
      <w:tr w14:paraId="4F3D0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vAlign w:val="center"/>
          </w:tcPr>
          <w:p w14:paraId="4103AB52">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正弦振动</w:t>
            </w:r>
          </w:p>
        </w:tc>
        <w:tc>
          <w:tcPr>
            <w:tcW w:w="5267" w:type="dxa"/>
            <w:vAlign w:val="center"/>
          </w:tcPr>
          <w:p w14:paraId="4350BEC3">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频率范围；10Hz～150Hz</w:t>
            </w:r>
          </w:p>
          <w:p w14:paraId="44911738">
            <w:pPr>
              <w:jc w:val="center"/>
              <w:rPr>
                <w:rFonts w:hint="eastAsia" w:ascii="宋体" w:hAnsi="宋体" w:eastAsia="宋体" w:cs="宋体"/>
                <w:color w:val="auto"/>
                <w:sz w:val="18"/>
                <w:szCs w:val="18"/>
                <w:highlight w:val="none"/>
                <w:vertAlign w:val="superscript"/>
              </w:rPr>
            </w:pPr>
            <w:r>
              <w:rPr>
                <w:rFonts w:hint="eastAsia" w:ascii="宋体" w:hAnsi="宋体" w:eastAsia="宋体" w:cs="宋体"/>
                <w:color w:val="auto"/>
                <w:sz w:val="18"/>
                <w:szCs w:val="18"/>
                <w:highlight w:val="none"/>
              </w:rPr>
              <w:t>加速度；5m/S</w:t>
            </w:r>
            <w:r>
              <w:rPr>
                <w:rFonts w:hint="eastAsia" w:ascii="宋体" w:hAnsi="宋体" w:eastAsia="宋体" w:cs="宋体"/>
                <w:color w:val="auto"/>
                <w:sz w:val="18"/>
                <w:szCs w:val="18"/>
                <w:highlight w:val="none"/>
                <w:vertAlign w:val="superscript"/>
              </w:rPr>
              <w:t>2</w:t>
            </w:r>
          </w:p>
          <w:p w14:paraId="4C98BC7D">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振动方向；X、Y、Z三个轴向</w:t>
            </w:r>
          </w:p>
          <w:p w14:paraId="43051ED3">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扫频速率；1oct/min</w:t>
            </w:r>
          </w:p>
          <w:p w14:paraId="2172F4CD">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扫频周期的数目；1</w:t>
            </w:r>
          </w:p>
        </w:tc>
        <w:tc>
          <w:tcPr>
            <w:tcW w:w="2001" w:type="dxa"/>
            <w:vAlign w:val="center"/>
          </w:tcPr>
          <w:p w14:paraId="76093929">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工作状态</w:t>
            </w:r>
          </w:p>
        </w:tc>
      </w:tr>
      <w:tr w14:paraId="287F3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vAlign w:val="center"/>
          </w:tcPr>
          <w:p w14:paraId="24F06390">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冲击</w:t>
            </w:r>
          </w:p>
        </w:tc>
        <w:tc>
          <w:tcPr>
            <w:tcW w:w="5267" w:type="dxa"/>
            <w:vAlign w:val="center"/>
          </w:tcPr>
          <w:p w14:paraId="666C7B49">
            <w:pPr>
              <w:jc w:val="center"/>
              <w:rPr>
                <w:rFonts w:hint="eastAsia" w:ascii="宋体" w:hAnsi="宋体" w:eastAsia="宋体" w:cs="宋体"/>
                <w:color w:val="auto"/>
                <w:sz w:val="18"/>
                <w:szCs w:val="18"/>
                <w:highlight w:val="none"/>
                <w:vertAlign w:val="superscript"/>
              </w:rPr>
            </w:pPr>
            <w:r>
              <w:rPr>
                <w:rFonts w:hint="eastAsia" w:ascii="宋体" w:hAnsi="宋体" w:eastAsia="宋体" w:cs="宋体"/>
                <w:color w:val="auto"/>
                <w:sz w:val="18"/>
                <w:szCs w:val="18"/>
                <w:highlight w:val="none"/>
              </w:rPr>
              <w:t>加速度；150m/S</w:t>
            </w:r>
            <w:r>
              <w:rPr>
                <w:rFonts w:hint="eastAsia" w:ascii="宋体" w:hAnsi="宋体" w:eastAsia="宋体" w:cs="宋体"/>
                <w:color w:val="auto"/>
                <w:sz w:val="18"/>
                <w:szCs w:val="18"/>
                <w:highlight w:val="none"/>
                <w:vertAlign w:val="superscript"/>
              </w:rPr>
              <w:t>2</w:t>
            </w:r>
          </w:p>
          <w:p w14:paraId="0208041C">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脉冲持续时间；11ms</w:t>
            </w:r>
          </w:p>
          <w:p w14:paraId="1658501C">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冲击脉冲波形；半正弦</w:t>
            </w:r>
          </w:p>
          <w:p w14:paraId="21E64D26">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冲击轴向数；6</w:t>
            </w:r>
          </w:p>
          <w:p w14:paraId="08326840">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每轴向上的脉冲次数；3</w:t>
            </w:r>
          </w:p>
        </w:tc>
        <w:tc>
          <w:tcPr>
            <w:tcW w:w="2001" w:type="dxa"/>
            <w:vAlign w:val="center"/>
          </w:tcPr>
          <w:p w14:paraId="047F62F5">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工作状态</w:t>
            </w:r>
          </w:p>
        </w:tc>
      </w:tr>
      <w:tr w14:paraId="3C3E1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4" w:type="dxa"/>
            <w:vAlign w:val="center"/>
          </w:tcPr>
          <w:p w14:paraId="7ACBF212">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自由跌落</w:t>
            </w:r>
          </w:p>
        </w:tc>
        <w:tc>
          <w:tcPr>
            <w:tcW w:w="5267" w:type="dxa"/>
            <w:vAlign w:val="center"/>
          </w:tcPr>
          <w:p w14:paraId="37D960CD">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跌落高度；1m</w:t>
            </w:r>
          </w:p>
          <w:p w14:paraId="6025DA06">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几何面数；6</w:t>
            </w:r>
          </w:p>
          <w:p w14:paraId="4FF6A441">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各个面跌落次数；1次</w:t>
            </w:r>
          </w:p>
          <w:p w14:paraId="15126CC0">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是否带包装；是</w:t>
            </w:r>
          </w:p>
        </w:tc>
        <w:tc>
          <w:tcPr>
            <w:tcW w:w="2001" w:type="dxa"/>
            <w:vAlign w:val="center"/>
          </w:tcPr>
          <w:p w14:paraId="35546279">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非工作状态</w:t>
            </w:r>
          </w:p>
        </w:tc>
      </w:tr>
    </w:tbl>
    <w:p w14:paraId="59E453DD">
      <w:pPr>
        <w:pStyle w:val="14"/>
        <w:rPr>
          <w:rFonts w:hint="eastAsia" w:ascii="宋体" w:hAnsi="宋体" w:eastAsia="宋体" w:cs="宋体"/>
          <w:color w:val="auto"/>
          <w:highlight w:val="none"/>
        </w:rPr>
      </w:pPr>
      <w:bookmarkStart w:id="34" w:name="_Toc100580753"/>
      <w:r>
        <w:rPr>
          <w:rFonts w:hint="eastAsia" w:ascii="宋体" w:hAnsi="宋体" w:eastAsia="宋体" w:cs="宋体"/>
          <w:color w:val="auto"/>
          <w:highlight w:val="none"/>
        </w:rPr>
        <w:t>6.8电磁兼容</w:t>
      </w:r>
      <w:bookmarkEnd w:id="34"/>
    </w:p>
    <w:p w14:paraId="765B791C">
      <w:pPr>
        <w:rPr>
          <w:rFonts w:hint="eastAsia" w:ascii="宋体" w:hAnsi="宋体" w:eastAsia="宋体" w:cs="宋体"/>
          <w:color w:val="auto"/>
          <w:highlight w:val="none"/>
        </w:rPr>
      </w:pPr>
      <w:r>
        <w:rPr>
          <w:rFonts w:hint="eastAsia" w:ascii="宋体" w:hAnsi="宋体" w:eastAsia="宋体" w:cs="宋体"/>
          <w:color w:val="auto"/>
          <w:highlight w:val="none"/>
        </w:rPr>
        <w:t>6.8.1静电放电抗扰度</w:t>
      </w:r>
    </w:p>
    <w:p w14:paraId="4563E3FE">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静电放电抗扰度限值应符合GB/T17626.2-2006中试验等级4的规定，试验中电子锁不应有误动作，试验后应能正常工作。</w:t>
      </w:r>
    </w:p>
    <w:p w14:paraId="3E54D585">
      <w:pPr>
        <w:rPr>
          <w:rFonts w:hint="eastAsia" w:ascii="宋体" w:hAnsi="宋体" w:eastAsia="宋体" w:cs="宋体"/>
          <w:color w:val="auto"/>
          <w:highlight w:val="none"/>
        </w:rPr>
      </w:pPr>
      <w:r>
        <w:rPr>
          <w:rFonts w:hint="eastAsia" w:ascii="宋体" w:hAnsi="宋体" w:eastAsia="宋体" w:cs="宋体"/>
          <w:color w:val="auto"/>
          <w:highlight w:val="none"/>
        </w:rPr>
        <w:t>6.8.2射频电磁场辐射抗扰度</w:t>
      </w:r>
    </w:p>
    <w:p w14:paraId="1E008E30">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射频电磁场辐射抗扰度限值应符合GB/T17626.3-2016中试验等级3的规定，试验中电子锁不应有误动作，试验后应能正常工作，且试验后数字钥匙不应出现数据变化或失效。</w:t>
      </w:r>
    </w:p>
    <w:p w14:paraId="663ECB2B">
      <w:pPr>
        <w:rPr>
          <w:rFonts w:hint="eastAsia" w:ascii="宋体" w:hAnsi="宋体" w:eastAsia="宋体" w:cs="宋体"/>
          <w:color w:val="auto"/>
          <w:highlight w:val="none"/>
        </w:rPr>
      </w:pPr>
      <w:r>
        <w:rPr>
          <w:rFonts w:hint="eastAsia" w:ascii="宋体" w:hAnsi="宋体" w:eastAsia="宋体" w:cs="宋体"/>
          <w:color w:val="auto"/>
          <w:highlight w:val="none"/>
        </w:rPr>
        <w:t>6.8.3电快速瞬变脉冲群抗扰度</w:t>
      </w:r>
    </w:p>
    <w:p w14:paraId="700ED302">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采用交流电网电源供电的电子锁、电快速瞬变脉冲群抗扰度应符合GB/T30148-2013中第12章的规定</w:t>
      </w:r>
    </w:p>
    <w:p w14:paraId="03C732B2">
      <w:pPr>
        <w:rPr>
          <w:rFonts w:hint="eastAsia" w:ascii="宋体" w:hAnsi="宋体" w:eastAsia="宋体" w:cs="宋体"/>
          <w:color w:val="auto"/>
          <w:highlight w:val="none"/>
        </w:rPr>
      </w:pPr>
      <w:r>
        <w:rPr>
          <w:rFonts w:hint="eastAsia" w:ascii="宋体" w:hAnsi="宋体" w:eastAsia="宋体" w:cs="宋体"/>
          <w:color w:val="auto"/>
          <w:highlight w:val="none"/>
        </w:rPr>
        <w:t>6.8.4电压暂降、短时中断抗扰度</w:t>
      </w:r>
    </w:p>
    <w:p w14:paraId="3597B968">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采用交流电网电源供电的电子锁，电压暂降、短时中断抗扰度应符合GB/T30148-2013中第8章的规定</w:t>
      </w:r>
    </w:p>
    <w:p w14:paraId="5A2A5FB3">
      <w:pPr>
        <w:rPr>
          <w:rFonts w:hint="eastAsia" w:ascii="宋体" w:hAnsi="宋体" w:eastAsia="宋体" w:cs="宋体"/>
          <w:color w:val="auto"/>
          <w:highlight w:val="none"/>
        </w:rPr>
      </w:pPr>
      <w:r>
        <w:rPr>
          <w:rFonts w:hint="eastAsia" w:ascii="宋体" w:hAnsi="宋体" w:eastAsia="宋体" w:cs="宋体"/>
          <w:color w:val="auto"/>
          <w:highlight w:val="none"/>
        </w:rPr>
        <w:t>6.8.5浪涌（冲击）抗扰度</w:t>
      </w:r>
    </w:p>
    <w:p w14:paraId="3AFF8055">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采用交流电网电源供电的电子锁，浪涌（冲击）抗扰度应符合GB/T30148-2013中第13章的规定</w:t>
      </w:r>
    </w:p>
    <w:p w14:paraId="4CA39F87">
      <w:pPr>
        <w:pStyle w:val="16"/>
        <w:rPr>
          <w:rFonts w:hint="eastAsia" w:ascii="宋体" w:hAnsi="宋体" w:eastAsia="宋体" w:cs="宋体"/>
          <w:color w:val="auto"/>
          <w:highlight w:val="none"/>
        </w:rPr>
      </w:pPr>
      <w:bookmarkStart w:id="35" w:name="_Toc100580754"/>
      <w:r>
        <w:rPr>
          <w:rFonts w:hint="eastAsia" w:ascii="宋体" w:hAnsi="宋体" w:eastAsia="宋体" w:cs="宋体"/>
          <w:color w:val="auto"/>
          <w:highlight w:val="none"/>
        </w:rPr>
        <w:t>七、电子锁安全性能要求</w:t>
      </w:r>
      <w:bookmarkEnd w:id="35"/>
    </w:p>
    <w:p w14:paraId="09ACEDC1">
      <w:pPr>
        <w:pStyle w:val="14"/>
        <w:rPr>
          <w:rFonts w:hint="eastAsia" w:ascii="宋体" w:hAnsi="宋体" w:eastAsia="宋体" w:cs="宋体"/>
          <w:color w:val="auto"/>
          <w:highlight w:val="none"/>
        </w:rPr>
      </w:pPr>
      <w:bookmarkStart w:id="36" w:name="_Toc100580755"/>
      <w:r>
        <w:rPr>
          <w:rFonts w:hint="eastAsia" w:ascii="宋体" w:hAnsi="宋体" w:eastAsia="宋体" w:cs="宋体"/>
          <w:color w:val="auto"/>
          <w:highlight w:val="none"/>
        </w:rPr>
        <w:t>7.1一般安全性</w:t>
      </w:r>
      <w:bookmarkEnd w:id="36"/>
    </w:p>
    <w:p w14:paraId="1421595B">
      <w:pPr>
        <w:rPr>
          <w:rFonts w:hint="eastAsia" w:ascii="宋体" w:hAnsi="宋体" w:eastAsia="宋体" w:cs="宋体"/>
          <w:color w:val="auto"/>
          <w:highlight w:val="none"/>
        </w:rPr>
      </w:pPr>
      <w:r>
        <w:rPr>
          <w:rFonts w:hint="eastAsia" w:ascii="宋体" w:hAnsi="宋体" w:eastAsia="宋体" w:cs="宋体"/>
          <w:color w:val="auto"/>
          <w:highlight w:val="none"/>
        </w:rPr>
        <w:t>7.1.1抗电强度</w:t>
      </w:r>
    </w:p>
    <w:p w14:paraId="24E1352C">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采用交流电网电源供电的电子锁的电源引入端子与外壳裸露金属部件之间的抗电强度应符合GB16796-2009中5.4.3的规定。</w:t>
      </w:r>
    </w:p>
    <w:p w14:paraId="21CB966A">
      <w:pPr>
        <w:rPr>
          <w:rFonts w:hint="eastAsia" w:ascii="宋体" w:hAnsi="宋体" w:eastAsia="宋体" w:cs="宋体"/>
          <w:color w:val="auto"/>
          <w:highlight w:val="none"/>
        </w:rPr>
      </w:pPr>
      <w:r>
        <w:rPr>
          <w:rFonts w:hint="eastAsia" w:ascii="宋体" w:hAnsi="宋体" w:eastAsia="宋体" w:cs="宋体"/>
          <w:color w:val="auto"/>
          <w:highlight w:val="none"/>
        </w:rPr>
        <w:t>7.1.2绝缘电阻</w:t>
      </w:r>
    </w:p>
    <w:p w14:paraId="14FEF74C">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采用交流电网电源供电的电子锁的电源引入端子与外壳裸露金属部件之间的绝缘电子应符合GB16796-2009中5.4.4的规定。</w:t>
      </w:r>
    </w:p>
    <w:p w14:paraId="4517519F">
      <w:pPr>
        <w:rPr>
          <w:rFonts w:hint="eastAsia" w:ascii="宋体" w:hAnsi="宋体" w:eastAsia="宋体" w:cs="宋体"/>
          <w:color w:val="auto"/>
          <w:highlight w:val="none"/>
        </w:rPr>
      </w:pPr>
      <w:r>
        <w:rPr>
          <w:rFonts w:hint="eastAsia" w:ascii="宋体" w:hAnsi="宋体" w:eastAsia="宋体" w:cs="宋体"/>
          <w:color w:val="auto"/>
          <w:highlight w:val="none"/>
        </w:rPr>
        <w:t>7.1.3泄漏电流</w:t>
      </w:r>
    </w:p>
    <w:p w14:paraId="09AFF207">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采用交流电网电源供电的电子锁工作时的泄漏电流应符合GB16796-2009中5.4.6的规定。</w:t>
      </w:r>
    </w:p>
    <w:p w14:paraId="5BF244CB">
      <w:pPr>
        <w:rPr>
          <w:rFonts w:hint="eastAsia" w:ascii="宋体" w:hAnsi="宋体" w:eastAsia="宋体" w:cs="宋体"/>
          <w:color w:val="auto"/>
          <w:highlight w:val="none"/>
        </w:rPr>
      </w:pPr>
      <w:r>
        <w:rPr>
          <w:rFonts w:hint="eastAsia" w:ascii="宋体" w:hAnsi="宋体" w:eastAsia="宋体" w:cs="宋体"/>
          <w:color w:val="auto"/>
          <w:highlight w:val="none"/>
        </w:rPr>
        <w:t>7.1.4阻燃</w:t>
      </w:r>
    </w:p>
    <w:p w14:paraId="6F5B6F00">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电子锁外壳的非金属部件的阻燃应符合GB16796-2009中5.6.3的规定。</w:t>
      </w:r>
    </w:p>
    <w:p w14:paraId="21E31CDA">
      <w:pPr>
        <w:pStyle w:val="14"/>
        <w:rPr>
          <w:rFonts w:hint="eastAsia" w:ascii="宋体" w:hAnsi="宋体" w:eastAsia="宋体" w:cs="宋体"/>
          <w:color w:val="auto"/>
          <w:highlight w:val="none"/>
        </w:rPr>
      </w:pPr>
      <w:bookmarkStart w:id="37" w:name="_Toc100580756"/>
      <w:r>
        <w:rPr>
          <w:rFonts w:hint="eastAsia" w:ascii="宋体" w:hAnsi="宋体" w:eastAsia="宋体" w:cs="宋体"/>
          <w:color w:val="auto"/>
          <w:highlight w:val="none"/>
        </w:rPr>
        <w:t>7.1.5电池极性反接</w:t>
      </w:r>
      <w:bookmarkEnd w:id="37"/>
    </w:p>
    <w:p w14:paraId="39691F30">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电池供电的电子锁，当电池极性反接时，应无着火和/或爆炸和/或化学泄露的危险，且试验后仍能正常工作。</w:t>
      </w:r>
    </w:p>
    <w:p w14:paraId="22E07B40">
      <w:pPr>
        <w:pStyle w:val="14"/>
        <w:rPr>
          <w:rFonts w:hint="eastAsia" w:ascii="宋体" w:hAnsi="宋体" w:eastAsia="宋体" w:cs="宋体"/>
          <w:color w:val="auto"/>
          <w:highlight w:val="none"/>
        </w:rPr>
      </w:pPr>
      <w:bookmarkStart w:id="38" w:name="_Toc100580757"/>
      <w:r>
        <w:rPr>
          <w:rFonts w:hint="eastAsia" w:ascii="宋体" w:hAnsi="宋体" w:eastAsia="宋体" w:cs="宋体"/>
          <w:color w:val="auto"/>
          <w:highlight w:val="none"/>
        </w:rPr>
        <w:t>7.2识别方式安全</w:t>
      </w:r>
      <w:bookmarkEnd w:id="38"/>
    </w:p>
    <w:p w14:paraId="2B1BCE2E">
      <w:pPr>
        <w:rPr>
          <w:rFonts w:hint="eastAsia" w:ascii="宋体" w:hAnsi="宋体" w:eastAsia="宋体" w:cs="宋体"/>
          <w:color w:val="auto"/>
          <w:highlight w:val="none"/>
        </w:rPr>
      </w:pPr>
      <w:r>
        <w:rPr>
          <w:rFonts w:hint="eastAsia" w:ascii="宋体" w:hAnsi="宋体" w:eastAsia="宋体" w:cs="宋体"/>
          <w:color w:val="auto"/>
          <w:highlight w:val="none"/>
        </w:rPr>
        <w:t>7.2.1信息识别卡安全</w:t>
      </w:r>
    </w:p>
    <w:p w14:paraId="128A35E3">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智能门锁信息识别卡鉴别信息须存储于信息识别卡加密区块，应采用口令或密码算法对信息识别卡鉴别信息数据区块进行访问控制，绑卡和认证操作需要对信息识别卡的鉴别信息数据区块进行读写和校验。</w:t>
      </w:r>
    </w:p>
    <w:p w14:paraId="68EF5B1E">
      <w:pPr>
        <w:rPr>
          <w:rFonts w:hint="eastAsia" w:ascii="宋体" w:hAnsi="宋体" w:eastAsia="宋体" w:cs="宋体"/>
          <w:color w:val="auto"/>
          <w:highlight w:val="none"/>
        </w:rPr>
      </w:pPr>
      <w:r>
        <w:rPr>
          <w:rFonts w:hint="eastAsia" w:ascii="宋体" w:hAnsi="宋体" w:eastAsia="宋体" w:cs="宋体"/>
          <w:color w:val="auto"/>
          <w:highlight w:val="none"/>
        </w:rPr>
        <w:t>7.2.2指纹识别安全</w:t>
      </w:r>
    </w:p>
    <w:p w14:paraId="2AD32D36">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指纹识别安全应符合下列要求：</w:t>
      </w:r>
    </w:p>
    <w:p w14:paraId="6139BC33">
      <w:pPr>
        <w:numPr>
          <w:ilvl w:val="0"/>
          <w:numId w:val="3"/>
        </w:numPr>
        <w:rPr>
          <w:rFonts w:hint="eastAsia" w:ascii="宋体" w:hAnsi="宋体" w:eastAsia="宋体" w:cs="宋体"/>
          <w:color w:val="auto"/>
          <w:highlight w:val="none"/>
        </w:rPr>
      </w:pPr>
      <w:r>
        <w:rPr>
          <w:rFonts w:hint="eastAsia" w:ascii="宋体" w:hAnsi="宋体" w:eastAsia="宋体" w:cs="宋体"/>
          <w:color w:val="auto"/>
          <w:highlight w:val="none"/>
        </w:rPr>
        <w:t>智能门锁应满足最新版本固件下，可以识别感应区域上方存在的异物和结构性破坏特征，并防止该类特征在使用过程中自学习至模板数据中，引起误识别。</w:t>
      </w:r>
    </w:p>
    <w:p w14:paraId="00BBD99F">
      <w:pPr>
        <w:numPr>
          <w:ilvl w:val="0"/>
          <w:numId w:val="3"/>
        </w:numPr>
        <w:rPr>
          <w:rFonts w:hint="eastAsia" w:ascii="宋体" w:hAnsi="宋体" w:eastAsia="宋体" w:cs="宋体"/>
          <w:color w:val="auto"/>
          <w:highlight w:val="none"/>
        </w:rPr>
      </w:pPr>
      <w:r>
        <w:rPr>
          <w:rFonts w:hint="eastAsia" w:ascii="宋体" w:hAnsi="宋体" w:eastAsia="宋体" w:cs="宋体"/>
          <w:color w:val="auto"/>
          <w:highlight w:val="none"/>
        </w:rPr>
        <w:t>智能门锁应能识别指纹识别模块的移除或替换，并防止模块替换引起的非法开启。</w:t>
      </w:r>
    </w:p>
    <w:p w14:paraId="0E7E6647">
      <w:pPr>
        <w:numPr>
          <w:ilvl w:val="0"/>
          <w:numId w:val="3"/>
        </w:numPr>
        <w:rPr>
          <w:rFonts w:hint="eastAsia" w:ascii="宋体" w:hAnsi="宋体" w:eastAsia="宋体" w:cs="宋体"/>
          <w:color w:val="auto"/>
          <w:highlight w:val="none"/>
        </w:rPr>
      </w:pPr>
      <w:r>
        <w:rPr>
          <w:rFonts w:hint="eastAsia" w:ascii="宋体" w:hAnsi="宋体" w:eastAsia="宋体" w:cs="宋体"/>
          <w:color w:val="auto"/>
          <w:highlight w:val="none"/>
        </w:rPr>
        <w:t>指纹识别认假率及拒真率应满足下表要求：</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66"/>
        <w:gridCol w:w="5256"/>
      </w:tblGrid>
      <w:tr w14:paraId="105E0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6" w:type="dxa"/>
          </w:tcPr>
          <w:p w14:paraId="75BFFC41">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项目</w:t>
            </w:r>
          </w:p>
        </w:tc>
        <w:tc>
          <w:tcPr>
            <w:tcW w:w="5256" w:type="dxa"/>
          </w:tcPr>
          <w:p w14:paraId="6B477F9A">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要求</w:t>
            </w:r>
          </w:p>
        </w:tc>
      </w:tr>
      <w:tr w14:paraId="6075A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6" w:type="dxa"/>
          </w:tcPr>
          <w:p w14:paraId="314C9481">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认假率</w:t>
            </w:r>
          </w:p>
        </w:tc>
        <w:tc>
          <w:tcPr>
            <w:tcW w:w="5256" w:type="dxa"/>
          </w:tcPr>
          <w:p w14:paraId="41E8A99E">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≤0.001%</w:t>
            </w:r>
          </w:p>
        </w:tc>
      </w:tr>
      <w:tr w14:paraId="1E79F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6" w:type="dxa"/>
          </w:tcPr>
          <w:p w14:paraId="251EB184">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拒真率</w:t>
            </w:r>
          </w:p>
        </w:tc>
        <w:tc>
          <w:tcPr>
            <w:tcW w:w="5256" w:type="dxa"/>
          </w:tcPr>
          <w:p w14:paraId="0880176E">
            <w:pPr>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≤3%</w:t>
            </w:r>
          </w:p>
        </w:tc>
      </w:tr>
    </w:tbl>
    <w:p w14:paraId="7E1776D3">
      <w:pPr>
        <w:rPr>
          <w:rFonts w:hint="eastAsia" w:ascii="宋体" w:hAnsi="宋体" w:eastAsia="宋体" w:cs="宋体"/>
          <w:color w:val="auto"/>
          <w:highlight w:val="none"/>
        </w:rPr>
      </w:pPr>
      <w:r>
        <w:rPr>
          <w:rFonts w:hint="eastAsia" w:ascii="宋体" w:hAnsi="宋体" w:eastAsia="宋体" w:cs="宋体"/>
          <w:color w:val="auto"/>
          <w:highlight w:val="none"/>
        </w:rPr>
        <w:t>7.2.3密码逻辑安全</w:t>
      </w:r>
    </w:p>
    <w:p w14:paraId="09AEAE9E">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智能门锁数字密码长度不小于6位且不允许使用连续数字和相同数字密码，提供虚位密码功能的智能门锁应限制数字密码输入长度不大于20位。</w:t>
      </w:r>
    </w:p>
    <w:p w14:paraId="37ED4681">
      <w:pPr>
        <w:pStyle w:val="14"/>
        <w:rPr>
          <w:rFonts w:hint="eastAsia" w:ascii="宋体" w:hAnsi="宋体" w:eastAsia="宋体" w:cs="宋体"/>
          <w:color w:val="auto"/>
          <w:highlight w:val="none"/>
        </w:rPr>
      </w:pPr>
      <w:bookmarkStart w:id="39" w:name="_Toc100580758"/>
      <w:r>
        <w:rPr>
          <w:rFonts w:hint="eastAsia" w:ascii="宋体" w:hAnsi="宋体" w:eastAsia="宋体" w:cs="宋体"/>
          <w:color w:val="auto"/>
          <w:highlight w:val="none"/>
        </w:rPr>
        <w:t>7.3通信安全</w:t>
      </w:r>
      <w:bookmarkEnd w:id="39"/>
    </w:p>
    <w:p w14:paraId="47A73800">
      <w:pPr>
        <w:rPr>
          <w:rFonts w:hint="eastAsia" w:ascii="宋体" w:hAnsi="宋体" w:eastAsia="宋体" w:cs="宋体"/>
          <w:color w:val="auto"/>
          <w:highlight w:val="none"/>
        </w:rPr>
      </w:pPr>
      <w:r>
        <w:rPr>
          <w:rFonts w:hint="eastAsia" w:ascii="宋体" w:hAnsi="宋体" w:eastAsia="宋体" w:cs="宋体"/>
          <w:color w:val="auto"/>
          <w:highlight w:val="none"/>
        </w:rPr>
        <w:t>7.3.1个人信息安全保护</w:t>
      </w:r>
    </w:p>
    <w:p w14:paraId="26884CCD">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智能门锁终端、移动应用和管理平台各执行主体在收集个人信息时需经用户授权同意，个人信息范围见GB/T35273.</w:t>
      </w:r>
    </w:p>
    <w:p w14:paraId="28641995">
      <w:pPr>
        <w:rPr>
          <w:rFonts w:hint="eastAsia" w:ascii="宋体" w:hAnsi="宋体" w:eastAsia="宋体" w:cs="宋体"/>
          <w:color w:val="auto"/>
          <w:highlight w:val="none"/>
        </w:rPr>
      </w:pPr>
      <w:r>
        <w:rPr>
          <w:rFonts w:hint="eastAsia" w:ascii="宋体" w:hAnsi="宋体" w:eastAsia="宋体" w:cs="宋体"/>
          <w:color w:val="auto"/>
          <w:highlight w:val="none"/>
        </w:rPr>
        <w:t>7.3.2网络安全</w:t>
      </w:r>
    </w:p>
    <w:p w14:paraId="637BAACA">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管理平台应满足相当于国家网络安全级别保护三级要求。</w:t>
      </w:r>
    </w:p>
    <w:p w14:paraId="7035C58A">
      <w:pPr>
        <w:rPr>
          <w:rFonts w:hint="eastAsia" w:ascii="宋体" w:hAnsi="宋体" w:eastAsia="宋体" w:cs="宋体"/>
          <w:color w:val="auto"/>
          <w:highlight w:val="none"/>
        </w:rPr>
      </w:pPr>
      <w:r>
        <w:rPr>
          <w:rFonts w:hint="eastAsia" w:ascii="宋体" w:hAnsi="宋体" w:eastAsia="宋体" w:cs="宋体"/>
          <w:color w:val="auto"/>
          <w:highlight w:val="none"/>
        </w:rPr>
        <w:t>7.3.3数据传输安全</w:t>
      </w:r>
    </w:p>
    <w:p w14:paraId="383B6454">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智能门锁终端、移动应用和管理平台各执行主体之间的数据传输时，包括不限于蓝牙、WIFI、NFC、Zigbee、Z-wave、NB-IOT、TD-LTE、FDD-LTE等，应满足一下要求：</w:t>
      </w:r>
    </w:p>
    <w:p w14:paraId="74B8B417">
      <w:pPr>
        <w:numPr>
          <w:ilvl w:val="0"/>
          <w:numId w:val="4"/>
        </w:numPr>
        <w:rPr>
          <w:rFonts w:hint="eastAsia" w:ascii="宋体" w:hAnsi="宋体" w:eastAsia="宋体" w:cs="宋体"/>
          <w:color w:val="auto"/>
          <w:highlight w:val="none"/>
        </w:rPr>
      </w:pPr>
      <w:r>
        <w:rPr>
          <w:rFonts w:hint="eastAsia" w:ascii="宋体" w:hAnsi="宋体" w:eastAsia="宋体" w:cs="宋体"/>
          <w:color w:val="auto"/>
          <w:highlight w:val="none"/>
        </w:rPr>
        <w:t>应采用密码技术保证通信过程中数据的完整性；</w:t>
      </w:r>
      <w:bookmarkStart w:id="47" w:name="_GoBack"/>
      <w:bookmarkEnd w:id="47"/>
    </w:p>
    <w:p w14:paraId="2CECB4DF">
      <w:pPr>
        <w:rPr>
          <w:rFonts w:hint="eastAsia" w:ascii="宋体" w:hAnsi="宋体" w:eastAsia="宋体" w:cs="宋体"/>
          <w:color w:val="auto"/>
          <w:highlight w:val="none"/>
        </w:rPr>
      </w:pPr>
      <w:r>
        <w:rPr>
          <w:rFonts w:hint="eastAsia" w:ascii="宋体" w:hAnsi="宋体" w:eastAsia="宋体" w:cs="宋体"/>
          <w:color w:val="auto"/>
          <w:highlight w:val="none"/>
        </w:rPr>
        <w:t>智能门锁应在数据链路加密的基础上对个人敏感信息和门锁服务数据加密，且加密密匙应满足一机一密，数据传输应具时效性，应具备抗重放攻击能力。加密机制应符合国标、国内密码标准，相当于AES128、国密SMI。</w:t>
      </w:r>
    </w:p>
    <w:p w14:paraId="73176A7D">
      <w:pPr>
        <w:numPr>
          <w:ilvl w:val="0"/>
          <w:numId w:val="4"/>
        </w:numPr>
        <w:rPr>
          <w:rFonts w:hint="eastAsia" w:ascii="宋体" w:hAnsi="宋体" w:eastAsia="宋体" w:cs="宋体"/>
          <w:color w:val="auto"/>
          <w:highlight w:val="none"/>
        </w:rPr>
      </w:pPr>
      <w:r>
        <w:rPr>
          <w:rFonts w:hint="eastAsia" w:ascii="宋体" w:hAnsi="宋体" w:eastAsia="宋体" w:cs="宋体"/>
          <w:color w:val="auto"/>
          <w:highlight w:val="none"/>
        </w:rPr>
        <w:t>采用不同通信协议时，应采用相应的技术以防止中间人攻击，例如采用蜂窝通信时，应支持双向鉴权能力。</w:t>
      </w:r>
    </w:p>
    <w:p w14:paraId="792D252F">
      <w:pPr>
        <w:pStyle w:val="14"/>
        <w:rPr>
          <w:rFonts w:hint="eastAsia" w:ascii="宋体" w:hAnsi="宋体" w:eastAsia="宋体" w:cs="宋体"/>
          <w:color w:val="auto"/>
          <w:highlight w:val="none"/>
        </w:rPr>
      </w:pPr>
      <w:bookmarkStart w:id="40" w:name="_Toc100580759"/>
      <w:r>
        <w:rPr>
          <w:rFonts w:hint="eastAsia" w:ascii="宋体" w:hAnsi="宋体" w:eastAsia="宋体" w:cs="宋体"/>
          <w:color w:val="auto"/>
          <w:highlight w:val="none"/>
        </w:rPr>
        <w:t>7.4功能安全</w:t>
      </w:r>
      <w:bookmarkEnd w:id="40"/>
    </w:p>
    <w:p w14:paraId="2302AC01">
      <w:pPr>
        <w:rPr>
          <w:rFonts w:hint="eastAsia" w:ascii="宋体" w:hAnsi="宋体" w:eastAsia="宋体" w:cs="宋体"/>
          <w:color w:val="auto"/>
          <w:highlight w:val="none"/>
        </w:rPr>
      </w:pPr>
      <w:r>
        <w:rPr>
          <w:rFonts w:hint="eastAsia" w:ascii="宋体" w:hAnsi="宋体" w:eastAsia="宋体" w:cs="宋体"/>
          <w:color w:val="auto"/>
          <w:highlight w:val="none"/>
        </w:rPr>
        <w:t>7.4.1固件安全</w:t>
      </w:r>
    </w:p>
    <w:p w14:paraId="0A076427">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固件安全应符合下列要求：</w:t>
      </w:r>
    </w:p>
    <w:p w14:paraId="02EB2B4F">
      <w:pPr>
        <w:numPr>
          <w:ilvl w:val="0"/>
          <w:numId w:val="5"/>
        </w:numPr>
        <w:rPr>
          <w:rFonts w:hint="eastAsia" w:ascii="宋体" w:hAnsi="宋体" w:eastAsia="宋体" w:cs="宋体"/>
          <w:color w:val="auto"/>
          <w:highlight w:val="none"/>
        </w:rPr>
      </w:pPr>
      <w:r>
        <w:rPr>
          <w:rFonts w:hint="eastAsia" w:ascii="宋体" w:hAnsi="宋体" w:eastAsia="宋体" w:cs="宋体"/>
          <w:color w:val="auto"/>
          <w:highlight w:val="none"/>
        </w:rPr>
        <w:t>应具备固件升级功能；</w:t>
      </w:r>
    </w:p>
    <w:p w14:paraId="4BCA73EF">
      <w:pPr>
        <w:numPr>
          <w:ilvl w:val="0"/>
          <w:numId w:val="5"/>
        </w:numPr>
        <w:rPr>
          <w:rFonts w:hint="eastAsia" w:ascii="宋体" w:hAnsi="宋体" w:eastAsia="宋体" w:cs="宋体"/>
          <w:color w:val="auto"/>
          <w:highlight w:val="none"/>
        </w:rPr>
      </w:pPr>
      <w:r>
        <w:rPr>
          <w:rFonts w:hint="eastAsia" w:ascii="宋体" w:hAnsi="宋体" w:eastAsia="宋体" w:cs="宋体"/>
          <w:color w:val="auto"/>
          <w:highlight w:val="none"/>
        </w:rPr>
        <w:t>固件升级应校验固件文件的签名信息；</w:t>
      </w:r>
    </w:p>
    <w:p w14:paraId="2FC6916A">
      <w:pPr>
        <w:numPr>
          <w:ilvl w:val="0"/>
          <w:numId w:val="5"/>
        </w:numPr>
        <w:rPr>
          <w:rFonts w:hint="eastAsia" w:ascii="宋体" w:hAnsi="宋体" w:eastAsia="宋体" w:cs="宋体"/>
          <w:color w:val="auto"/>
          <w:highlight w:val="none"/>
        </w:rPr>
      </w:pPr>
      <w:r>
        <w:rPr>
          <w:rFonts w:hint="eastAsia" w:ascii="宋体" w:hAnsi="宋体" w:eastAsia="宋体" w:cs="宋体"/>
          <w:color w:val="auto"/>
          <w:highlight w:val="none"/>
        </w:rPr>
        <w:t>若通过硬件接口形式固件升级，需在说明书中明示，若以OTA方式升级，则升级操作需经用户授权同意；</w:t>
      </w:r>
    </w:p>
    <w:p w14:paraId="73D07453">
      <w:pPr>
        <w:numPr>
          <w:ilvl w:val="0"/>
          <w:numId w:val="5"/>
        </w:numPr>
        <w:rPr>
          <w:rFonts w:hint="eastAsia" w:ascii="宋体" w:hAnsi="宋体" w:eastAsia="宋体" w:cs="宋体"/>
          <w:color w:val="auto"/>
          <w:highlight w:val="none"/>
        </w:rPr>
      </w:pPr>
      <w:r>
        <w:rPr>
          <w:rFonts w:hint="eastAsia" w:ascii="宋体" w:hAnsi="宋体" w:eastAsia="宋体" w:cs="宋体"/>
          <w:color w:val="auto"/>
          <w:highlight w:val="none"/>
        </w:rPr>
        <w:t>固件代码应进行反逆向保护。</w:t>
      </w:r>
    </w:p>
    <w:p w14:paraId="0FA521C6">
      <w:pPr>
        <w:rPr>
          <w:rFonts w:hint="eastAsia" w:ascii="宋体" w:hAnsi="宋体" w:eastAsia="宋体" w:cs="宋体"/>
          <w:color w:val="auto"/>
          <w:highlight w:val="none"/>
        </w:rPr>
      </w:pPr>
      <w:r>
        <w:rPr>
          <w:rFonts w:hint="eastAsia" w:ascii="宋体" w:hAnsi="宋体" w:eastAsia="宋体" w:cs="宋体"/>
          <w:color w:val="auto"/>
          <w:highlight w:val="none"/>
        </w:rPr>
        <w:t>7.4.2信息保护功能</w:t>
      </w:r>
    </w:p>
    <w:p w14:paraId="1AD41775">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在智能门锁电源断电或更换电池后，要求：智能门锁内已保存的鉴别信息、事件记录信息和时间信息不应丢失，当电源回复正常后，智能门锁应正常工作。</w:t>
      </w:r>
    </w:p>
    <w:p w14:paraId="07FE9A65">
      <w:pPr>
        <w:pStyle w:val="14"/>
        <w:rPr>
          <w:rFonts w:hint="eastAsia" w:ascii="宋体" w:hAnsi="宋体" w:eastAsia="宋体" w:cs="宋体"/>
          <w:color w:val="auto"/>
          <w:highlight w:val="none"/>
        </w:rPr>
      </w:pPr>
      <w:bookmarkStart w:id="41" w:name="_Toc100580760"/>
      <w:r>
        <w:rPr>
          <w:rFonts w:hint="eastAsia" w:ascii="宋体" w:hAnsi="宋体" w:eastAsia="宋体" w:cs="宋体"/>
          <w:color w:val="auto"/>
          <w:highlight w:val="none"/>
        </w:rPr>
        <w:t>7.5移动应用</w:t>
      </w:r>
      <w:bookmarkEnd w:id="41"/>
    </w:p>
    <w:p w14:paraId="2BC9394D">
      <w:pPr>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智能门锁移动应用应满足GB/T34975对应用的完整性进行检查，以防御篡改攻击。</w:t>
      </w:r>
    </w:p>
    <w:p w14:paraId="34EC4B52">
      <w:pPr>
        <w:pStyle w:val="16"/>
        <w:rPr>
          <w:rFonts w:hint="eastAsia" w:ascii="宋体" w:hAnsi="宋体" w:eastAsia="宋体" w:cs="宋体"/>
          <w:color w:val="auto"/>
          <w:highlight w:val="none"/>
        </w:rPr>
      </w:pPr>
      <w:bookmarkStart w:id="42" w:name="_Toc100580761"/>
      <w:r>
        <w:rPr>
          <w:rFonts w:hint="eastAsia" w:ascii="宋体" w:hAnsi="宋体" w:eastAsia="宋体" w:cs="宋体"/>
          <w:color w:val="auto"/>
          <w:highlight w:val="none"/>
        </w:rPr>
        <w:t>八、抽样规则</w:t>
      </w:r>
      <w:bookmarkEnd w:id="42"/>
    </w:p>
    <w:p w14:paraId="34FE7E40">
      <w:pPr>
        <w:widowControl/>
        <w:ind w:firstLine="420" w:firstLineChars="200"/>
        <w:jc w:val="left"/>
        <w:rPr>
          <w:rFonts w:hint="eastAsia" w:ascii="宋体" w:hAnsi="宋体" w:eastAsia="宋体" w:cs="宋体"/>
          <w:color w:val="auto"/>
          <w:szCs w:val="21"/>
          <w:highlight w:val="none"/>
          <w:shd w:val="clear" w:color="auto" w:fill="FFFFFF"/>
        </w:rPr>
      </w:pPr>
      <w:r>
        <w:rPr>
          <w:rFonts w:hint="eastAsia" w:ascii="宋体" w:hAnsi="宋体" w:eastAsia="宋体" w:cs="宋体"/>
          <w:color w:val="auto"/>
          <w:szCs w:val="21"/>
          <w:highlight w:val="none"/>
          <w:shd w:val="clear" w:color="auto" w:fill="FFFFFF"/>
        </w:rPr>
        <w:t>根据GB 2828-2003 一般检查水平II类检验标准，产品性能按照AQL=0.4执行，产品外观按照AQL=0.65执行。根据订单数量确定批次抽检数。</w:t>
      </w:r>
    </w:p>
    <w:p w14:paraId="3F3B87E3">
      <w:pPr>
        <w:widowControl/>
        <w:ind w:firstLine="420" w:firstLineChars="200"/>
        <w:jc w:val="left"/>
        <w:rPr>
          <w:rFonts w:hint="eastAsia" w:ascii="宋体" w:hAnsi="宋体" w:eastAsia="宋体" w:cs="宋体"/>
          <w:color w:val="auto"/>
          <w:szCs w:val="21"/>
          <w:highlight w:val="none"/>
          <w:shd w:val="clear" w:color="auto" w:fill="FFFFFF"/>
        </w:rPr>
      </w:pPr>
      <w:r>
        <w:rPr>
          <w:rFonts w:hint="eastAsia" w:ascii="宋体" w:hAnsi="宋体" w:eastAsia="宋体" w:cs="宋体"/>
          <w:color w:val="auto"/>
          <w:szCs w:val="21"/>
          <w:highlight w:val="none"/>
          <w:shd w:val="clear" w:color="auto" w:fill="FFFFFF"/>
        </w:rPr>
        <w:t>产品抽检若连续两批判退，第三批实行加严检验标准，即一般检查水平 III 类检验标准，产品性能按照AQL=0.4执行，产品外观按照AQL=0.65执行。</w:t>
      </w:r>
    </w:p>
    <w:p w14:paraId="0EF2A4C3">
      <w:pPr>
        <w:pStyle w:val="16"/>
        <w:rPr>
          <w:rFonts w:hint="eastAsia" w:ascii="宋体" w:hAnsi="宋体" w:eastAsia="宋体" w:cs="宋体"/>
          <w:color w:val="auto"/>
          <w:highlight w:val="none"/>
        </w:rPr>
      </w:pPr>
      <w:bookmarkStart w:id="43" w:name="_Toc100580762"/>
      <w:r>
        <w:rPr>
          <w:rFonts w:hint="eastAsia" w:ascii="宋体" w:hAnsi="宋体" w:eastAsia="宋体" w:cs="宋体"/>
          <w:color w:val="auto"/>
          <w:highlight w:val="none"/>
        </w:rPr>
        <w:t>九、现行规范清单</w:t>
      </w:r>
      <w:bookmarkEnd w:id="43"/>
    </w:p>
    <w:p w14:paraId="0E500722">
      <w:pPr>
        <w:widowControl/>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必须满足的现行基本规范但不限于：</w:t>
      </w:r>
    </w:p>
    <w:p w14:paraId="63D01B3D">
      <w:pPr>
        <w:pStyle w:val="26"/>
        <w:snapToGrid w:val="0"/>
        <w:spacing w:line="276" w:lineRule="auto"/>
        <w:ind w:left="425"/>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GA 374-2019 《电子防盗锁》</w:t>
      </w:r>
    </w:p>
    <w:p w14:paraId="3BEB9064">
      <w:pPr>
        <w:pStyle w:val="26"/>
        <w:snapToGrid w:val="0"/>
        <w:spacing w:line="276" w:lineRule="auto"/>
        <w:ind w:left="425"/>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GA/T 73-2015《机械防盗锁》</w:t>
      </w:r>
    </w:p>
    <w:p w14:paraId="074E48DC">
      <w:pPr>
        <w:pStyle w:val="26"/>
        <w:snapToGrid w:val="0"/>
        <w:spacing w:line="276" w:lineRule="auto"/>
        <w:ind w:left="425"/>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GB 12955《防火门》附录A 防火锁的要求和试验方法</w:t>
      </w:r>
    </w:p>
    <w:p w14:paraId="4A374FC7">
      <w:pPr>
        <w:pStyle w:val="26"/>
        <w:snapToGrid w:val="0"/>
        <w:spacing w:line="276" w:lineRule="auto"/>
        <w:ind w:left="425"/>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GB 17565《防盗安全门通用技术条件》</w:t>
      </w:r>
    </w:p>
    <w:p w14:paraId="317B4652">
      <w:pPr>
        <w:pStyle w:val="26"/>
        <w:snapToGrid w:val="0"/>
        <w:spacing w:line="276" w:lineRule="auto"/>
        <w:ind w:left="425"/>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GB 21556-2008 《锁具安全通用技术条件》</w:t>
      </w:r>
    </w:p>
    <w:p w14:paraId="60CF2E71">
      <w:pPr>
        <w:pStyle w:val="26"/>
        <w:snapToGrid w:val="0"/>
        <w:spacing w:line="276" w:lineRule="auto"/>
        <w:ind w:left="425"/>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JG/T 394-2012 建筑智能门锁通用技术要求</w:t>
      </w:r>
    </w:p>
    <w:p w14:paraId="13517735">
      <w:pPr>
        <w:pStyle w:val="26"/>
        <w:snapToGrid w:val="0"/>
        <w:spacing w:line="276" w:lineRule="auto"/>
        <w:ind w:left="425"/>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GB/T 37634-2019 锁具测试方法</w:t>
      </w:r>
    </w:p>
    <w:p w14:paraId="31A977A7">
      <w:pPr>
        <w:pStyle w:val="26"/>
        <w:snapToGrid w:val="0"/>
        <w:spacing w:line="276" w:lineRule="auto"/>
        <w:ind w:left="425"/>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GB50016-2014 《建筑设计防火规范》</w:t>
      </w:r>
    </w:p>
    <w:p w14:paraId="101EC023">
      <w:pPr>
        <w:pStyle w:val="26"/>
        <w:snapToGrid w:val="0"/>
        <w:spacing w:line="276" w:lineRule="auto"/>
        <w:ind w:left="425"/>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JGJ/T 16-2008 《民用建筑电气设计规范》</w:t>
      </w:r>
    </w:p>
    <w:p w14:paraId="7B185300">
      <w:pPr>
        <w:pStyle w:val="26"/>
        <w:snapToGrid w:val="0"/>
        <w:spacing w:line="276" w:lineRule="auto"/>
        <w:ind w:left="425"/>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GB/T50314-2015 《智能建筑设计标准》</w:t>
      </w:r>
    </w:p>
    <w:p w14:paraId="13CA0E2F">
      <w:pPr>
        <w:pStyle w:val="26"/>
        <w:snapToGrid w:val="0"/>
        <w:spacing w:line="276" w:lineRule="auto"/>
        <w:ind w:left="844" w:leftChars="402" w:firstLine="0" w:firstLineChars="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GB50339-2013 《智能建筑工程质量验收规范》</w:t>
      </w:r>
    </w:p>
    <w:p w14:paraId="41638843">
      <w:pPr>
        <w:pStyle w:val="26"/>
        <w:snapToGrid w:val="0"/>
        <w:spacing w:line="276" w:lineRule="auto"/>
        <w:ind w:left="844" w:leftChars="402" w:firstLine="0" w:firstLineChars="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T/SZS 4005-2019 《智能门锁通用技术条件》</w:t>
      </w:r>
    </w:p>
    <w:p w14:paraId="58C2E077">
      <w:pPr>
        <w:pStyle w:val="26"/>
        <w:snapToGrid w:val="0"/>
        <w:spacing w:line="276" w:lineRule="auto"/>
        <w:ind w:left="844" w:leftChars="402" w:firstLine="0" w:firstLineChars="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T/SPEMF 0011-2020 《智能门锁》</w:t>
      </w:r>
    </w:p>
    <w:p w14:paraId="563A1D23">
      <w:pPr>
        <w:pStyle w:val="26"/>
        <w:snapToGrid w:val="0"/>
        <w:spacing w:line="276" w:lineRule="auto"/>
        <w:ind w:left="844" w:leftChars="402" w:firstLine="0" w:firstLineChars="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GB/T 35136-2017  智能家居自动控制设备通用技术要求</w:t>
      </w:r>
    </w:p>
    <w:p w14:paraId="73DC2433">
      <w:pPr>
        <w:pStyle w:val="26"/>
        <w:snapToGrid w:val="0"/>
        <w:spacing w:line="276" w:lineRule="auto"/>
        <w:ind w:left="844" w:leftChars="402" w:firstLine="0" w:firstLineChars="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GB/T 39190-2020  物联网智能家居  设计内容及要求</w:t>
      </w:r>
    </w:p>
    <w:p w14:paraId="081F69BC">
      <w:pPr>
        <w:pStyle w:val="26"/>
        <w:snapToGrid w:val="0"/>
        <w:spacing w:line="276" w:lineRule="auto"/>
        <w:ind w:left="844" w:leftChars="402" w:firstLine="0" w:firstLineChars="0"/>
        <w:rPr>
          <w:rFonts w:hint="eastAsia" w:ascii="宋体" w:hAnsi="宋体" w:eastAsia="宋体" w:cs="宋体"/>
          <w:bCs/>
          <w:color w:val="auto"/>
          <w:szCs w:val="21"/>
          <w:highlight w:val="none"/>
        </w:rPr>
      </w:pPr>
    </w:p>
    <w:p w14:paraId="05097197">
      <w:pPr>
        <w:pStyle w:val="16"/>
        <w:rPr>
          <w:rFonts w:hint="eastAsia" w:ascii="宋体" w:hAnsi="宋体" w:eastAsia="宋体" w:cs="宋体"/>
          <w:color w:val="auto"/>
          <w:highlight w:val="none"/>
        </w:rPr>
      </w:pPr>
      <w:bookmarkStart w:id="44" w:name="_Toc100580763"/>
      <w:r>
        <w:rPr>
          <w:rFonts w:hint="eastAsia" w:ascii="宋体" w:hAnsi="宋体" w:eastAsia="宋体" w:cs="宋体"/>
          <w:color w:val="auto"/>
          <w:highlight w:val="none"/>
        </w:rPr>
        <w:t>附件</w:t>
      </w:r>
      <w:bookmarkEnd w:id="44"/>
    </w:p>
    <w:bookmarkEnd w:id="3"/>
    <w:p w14:paraId="2AA82D14">
      <w:pPr>
        <w:pStyle w:val="14"/>
        <w:rPr>
          <w:rFonts w:hint="eastAsia" w:ascii="宋体" w:hAnsi="宋体" w:eastAsia="宋体" w:cs="宋体"/>
          <w:color w:val="auto"/>
          <w:highlight w:val="none"/>
        </w:rPr>
      </w:pPr>
      <w:bookmarkStart w:id="45" w:name="_Toc100580764"/>
      <w:r>
        <w:rPr>
          <w:rFonts w:hint="eastAsia" w:ascii="宋体" w:hAnsi="宋体" w:eastAsia="宋体" w:cs="宋体"/>
          <w:color w:val="auto"/>
          <w:highlight w:val="none"/>
        </w:rPr>
        <w:t>安装配合要求</w:t>
      </w:r>
      <w:bookmarkEnd w:id="45"/>
    </w:p>
    <w:p w14:paraId="4E366BC2">
      <w:pPr>
        <w:snapToGrid w:val="0"/>
        <w:spacing w:line="276"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投标人应配合门厂完成锁具预留开孔，并在安装前检查锁厂开孔尺寸的偏差，只有达到安装条件，才可安装门锁，否则出现门锁失灵、变形等无法打开门的情况，由投标人承担完全责任。</w:t>
      </w:r>
    </w:p>
    <w:p w14:paraId="77C4FF53">
      <w:pPr>
        <w:snapToGrid w:val="0"/>
        <w:spacing w:line="276"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正式门锁安装之前，招标人可选择采用机械替代锁，机械替代锁由锁厂负责供货安装。电子锁的开孔尺寸应能满足机械锁的安装、安全使用方面的要求。在得到招标人指令后才可进行正式门锁安装，否则在此期间出现的门锁损坏、划痕等问题，由投标人承担完全责任。</w:t>
      </w:r>
    </w:p>
    <w:p w14:paraId="55DB2842">
      <w:pPr>
        <w:snapToGrid w:val="0"/>
        <w:spacing w:line="276"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在正式门锁安装之后，仍应对面板、把手等做好成品保护。</w:t>
      </w:r>
    </w:p>
    <w:p w14:paraId="349CBA78">
      <w:pPr>
        <w:snapToGrid w:val="0"/>
        <w:spacing w:line="276"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门锁安装完成后，锁厂应针对具体项目产品进行适当备货，保证现场出现问题可及时进行更换。</w:t>
      </w:r>
    </w:p>
    <w:p w14:paraId="2110F1DB">
      <w:pPr>
        <w:pStyle w:val="14"/>
        <w:rPr>
          <w:rFonts w:hint="eastAsia" w:ascii="宋体" w:hAnsi="宋体" w:eastAsia="宋体" w:cs="宋体"/>
          <w:color w:val="auto"/>
          <w:highlight w:val="none"/>
        </w:rPr>
      </w:pPr>
      <w:bookmarkStart w:id="46" w:name="_Toc100580765"/>
      <w:r>
        <w:rPr>
          <w:rFonts w:hint="eastAsia" w:ascii="宋体" w:hAnsi="宋体" w:eastAsia="宋体" w:cs="宋体"/>
          <w:color w:val="auto"/>
          <w:highlight w:val="none"/>
        </w:rPr>
        <w:t>保修及质量要求</w:t>
      </w:r>
      <w:bookmarkEnd w:id="46"/>
    </w:p>
    <w:p w14:paraId="09C009DB">
      <w:pPr>
        <w:snapToGrid w:val="0"/>
        <w:spacing w:line="276"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整锁与施工保修期：在项目交付年之日起2年。</w:t>
      </w:r>
    </w:p>
    <w:p w14:paraId="668C84C3">
      <w:pPr>
        <w:snapToGrid w:val="0"/>
        <w:spacing w:line="276"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保修期内，由投标人质量问题造成的产品维修，由投标人免费提供。</w:t>
      </w:r>
    </w:p>
    <w:p w14:paraId="3E6A5D87">
      <w:pPr>
        <w:snapToGrid w:val="0"/>
        <w:spacing w:line="276"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保修期内，非投标人质量问题所造成的产品维修，按照投标人产品报价清单进行收费。</w:t>
      </w:r>
    </w:p>
    <w:p w14:paraId="6A3B6C32">
      <w:pPr>
        <w:snapToGrid w:val="0"/>
        <w:spacing w:line="276"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保修期外，产品维修按照投标人产品报价清单进行收费。</w:t>
      </w:r>
    </w:p>
    <w:p w14:paraId="09303515">
      <w:pPr>
        <w:snapToGrid w:val="0"/>
        <w:spacing w:line="276"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质量保证期内更换的部件应保证自更换之日起24个月的保修期。投标人需对维修情况进行记录并提供维修报告。</w:t>
      </w:r>
    </w:p>
    <w:p w14:paraId="4BD4A7C9">
      <w:pPr>
        <w:snapToGrid w:val="0"/>
        <w:spacing w:line="276"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客户报修后，维修人员必须在客户投诉时两小时内做出响应，4小时内赶到问题现场，10小时内解决非系统问题，24小时内解决小系统问题，48小时内解决大系统问题。</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93307">
    <w:pPr>
      <w:pStyle w:val="12"/>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A1F877"/>
    <w:multiLevelType w:val="singleLevel"/>
    <w:tmpl w:val="A9A1F877"/>
    <w:lvl w:ilvl="0" w:tentative="0">
      <w:start w:val="1"/>
      <w:numFmt w:val="lowerLetter"/>
      <w:lvlText w:val="%1)"/>
      <w:lvlJc w:val="left"/>
      <w:pPr>
        <w:tabs>
          <w:tab w:val="left" w:pos="312"/>
        </w:tabs>
      </w:pPr>
    </w:lvl>
  </w:abstractNum>
  <w:abstractNum w:abstractNumId="1">
    <w:nsid w:val="BA1F96DD"/>
    <w:multiLevelType w:val="singleLevel"/>
    <w:tmpl w:val="BA1F96DD"/>
    <w:lvl w:ilvl="0" w:tentative="0">
      <w:start w:val="1"/>
      <w:numFmt w:val="lowerLetter"/>
      <w:lvlText w:val="%1)"/>
      <w:lvlJc w:val="left"/>
      <w:pPr>
        <w:tabs>
          <w:tab w:val="left" w:pos="312"/>
        </w:tabs>
      </w:pPr>
    </w:lvl>
  </w:abstractNum>
  <w:abstractNum w:abstractNumId="2">
    <w:nsid w:val="04D0C6E0"/>
    <w:multiLevelType w:val="singleLevel"/>
    <w:tmpl w:val="04D0C6E0"/>
    <w:lvl w:ilvl="0" w:tentative="0">
      <w:start w:val="1"/>
      <w:numFmt w:val="lowerLetter"/>
      <w:lvlText w:val="%1)"/>
      <w:lvlJc w:val="left"/>
      <w:pPr>
        <w:tabs>
          <w:tab w:val="left" w:pos="312"/>
        </w:tabs>
      </w:pPr>
    </w:lvl>
  </w:abstractNum>
  <w:abstractNum w:abstractNumId="3">
    <w:nsid w:val="10DC765C"/>
    <w:multiLevelType w:val="multilevel"/>
    <w:tmpl w:val="10DC765C"/>
    <w:lvl w:ilvl="0" w:tentative="0">
      <w:start w:val="2"/>
      <w:numFmt w:val="decimal"/>
      <w:pStyle w:val="45"/>
      <w:lvlText w:val="%1"/>
      <w:lvlJc w:val="left"/>
      <w:pPr>
        <w:ind w:left="360" w:hanging="360"/>
      </w:pPr>
      <w:rPr>
        <w:rFonts w:hint="default"/>
      </w:rPr>
    </w:lvl>
    <w:lvl w:ilvl="1" w:tentative="0">
      <w:start w:val="3"/>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4">
    <w:nsid w:val="52FC612C"/>
    <w:multiLevelType w:val="multilevel"/>
    <w:tmpl w:val="52FC612C"/>
    <w:lvl w:ilvl="0" w:tentative="0">
      <w:start w:val="1"/>
      <w:numFmt w:val="decimalEnclosedParen"/>
      <w:lvlText w:val="%1"/>
      <w:lvlJc w:val="left"/>
      <w:pPr>
        <w:ind w:left="360" w:hanging="360"/>
      </w:pPr>
      <w:rPr>
        <w:rFonts w:hint="default"/>
      </w:rPr>
    </w:lvl>
    <w:lvl w:ilvl="1" w:tentative="0">
      <w:start w:val="1"/>
      <w:numFmt w:val="lowerLetter"/>
      <w:pStyle w:val="44"/>
      <w:lvlText w:val="%2)"/>
      <w:lvlJc w:val="left"/>
      <w:pPr>
        <w:ind w:left="840" w:hanging="420"/>
      </w:pPr>
    </w:lvl>
    <w:lvl w:ilvl="2" w:tentative="0">
      <w:start w:val="1"/>
      <w:numFmt w:val="lowerRoman"/>
      <w:pStyle w:val="40"/>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3"/>
  </w:num>
  <w:num w:numId="3">
    <w:abstractNumId w:val="2"/>
  </w:num>
  <w:num w:numId="4">
    <w:abstractNumId w:val="1"/>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郭宜彤">
    <w15:presenceInfo w15:providerId="WPS Office" w15:userId="1209593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yZjM2NTQ3M2JlNTM5YmM4NGU4NjM4NTRkYmZhYjAifQ=="/>
    <w:docVar w:name="KSO_WPS_MARK_KEY" w:val="b0f5f86f-92c2-4ef9-a31a-d0fade94d63f"/>
  </w:docVars>
  <w:rsids>
    <w:rsidRoot w:val="00E24486"/>
    <w:rsid w:val="00002885"/>
    <w:rsid w:val="0000309C"/>
    <w:rsid w:val="000107E7"/>
    <w:rsid w:val="000131DE"/>
    <w:rsid w:val="000131F8"/>
    <w:rsid w:val="00016513"/>
    <w:rsid w:val="00017667"/>
    <w:rsid w:val="00020E6D"/>
    <w:rsid w:val="00023A68"/>
    <w:rsid w:val="00024036"/>
    <w:rsid w:val="0002418E"/>
    <w:rsid w:val="00024B17"/>
    <w:rsid w:val="00027652"/>
    <w:rsid w:val="0003043A"/>
    <w:rsid w:val="000316EA"/>
    <w:rsid w:val="00031FB3"/>
    <w:rsid w:val="00035924"/>
    <w:rsid w:val="000368E3"/>
    <w:rsid w:val="00036F08"/>
    <w:rsid w:val="00040AE9"/>
    <w:rsid w:val="0004167F"/>
    <w:rsid w:val="00043B79"/>
    <w:rsid w:val="0004458E"/>
    <w:rsid w:val="0004539B"/>
    <w:rsid w:val="00056957"/>
    <w:rsid w:val="00061DC7"/>
    <w:rsid w:val="00071F9B"/>
    <w:rsid w:val="00073471"/>
    <w:rsid w:val="000734EA"/>
    <w:rsid w:val="0007364F"/>
    <w:rsid w:val="00073B70"/>
    <w:rsid w:val="000760E1"/>
    <w:rsid w:val="000762DE"/>
    <w:rsid w:val="00080A62"/>
    <w:rsid w:val="00080AD4"/>
    <w:rsid w:val="0008514F"/>
    <w:rsid w:val="00085BFB"/>
    <w:rsid w:val="00085EA0"/>
    <w:rsid w:val="0008699A"/>
    <w:rsid w:val="0008708E"/>
    <w:rsid w:val="000872DB"/>
    <w:rsid w:val="0009344A"/>
    <w:rsid w:val="000B1692"/>
    <w:rsid w:val="000B20F3"/>
    <w:rsid w:val="000B41EC"/>
    <w:rsid w:val="000B5987"/>
    <w:rsid w:val="000C0AE1"/>
    <w:rsid w:val="000C2C97"/>
    <w:rsid w:val="000C54CC"/>
    <w:rsid w:val="000C604E"/>
    <w:rsid w:val="000D4ACC"/>
    <w:rsid w:val="000D5732"/>
    <w:rsid w:val="000E01B2"/>
    <w:rsid w:val="000E2CDD"/>
    <w:rsid w:val="000E3EA0"/>
    <w:rsid w:val="000E4948"/>
    <w:rsid w:val="000E4EC4"/>
    <w:rsid w:val="000E6739"/>
    <w:rsid w:val="000E6B72"/>
    <w:rsid w:val="000F002F"/>
    <w:rsid w:val="000F5936"/>
    <w:rsid w:val="001004A1"/>
    <w:rsid w:val="00101194"/>
    <w:rsid w:val="00104E84"/>
    <w:rsid w:val="0011002B"/>
    <w:rsid w:val="00110321"/>
    <w:rsid w:val="00112CB9"/>
    <w:rsid w:val="00114CE6"/>
    <w:rsid w:val="00120675"/>
    <w:rsid w:val="00121DCF"/>
    <w:rsid w:val="00125AA7"/>
    <w:rsid w:val="00127471"/>
    <w:rsid w:val="0012795A"/>
    <w:rsid w:val="001331A9"/>
    <w:rsid w:val="001334C4"/>
    <w:rsid w:val="00136737"/>
    <w:rsid w:val="00137D0F"/>
    <w:rsid w:val="0014543D"/>
    <w:rsid w:val="001466F6"/>
    <w:rsid w:val="00147510"/>
    <w:rsid w:val="001479BE"/>
    <w:rsid w:val="00155F41"/>
    <w:rsid w:val="00163694"/>
    <w:rsid w:val="001673E3"/>
    <w:rsid w:val="001702B4"/>
    <w:rsid w:val="00170A71"/>
    <w:rsid w:val="00173FFA"/>
    <w:rsid w:val="0017517E"/>
    <w:rsid w:val="00177AE1"/>
    <w:rsid w:val="001816DA"/>
    <w:rsid w:val="00182140"/>
    <w:rsid w:val="00186F4E"/>
    <w:rsid w:val="00186F7C"/>
    <w:rsid w:val="00192A7A"/>
    <w:rsid w:val="001A2046"/>
    <w:rsid w:val="001A6A10"/>
    <w:rsid w:val="001B081E"/>
    <w:rsid w:val="001B0B12"/>
    <w:rsid w:val="001B0BB2"/>
    <w:rsid w:val="001B2098"/>
    <w:rsid w:val="001B5B3A"/>
    <w:rsid w:val="001B6199"/>
    <w:rsid w:val="001C09E5"/>
    <w:rsid w:val="001C172E"/>
    <w:rsid w:val="001C573D"/>
    <w:rsid w:val="001C5D2A"/>
    <w:rsid w:val="001D1EC8"/>
    <w:rsid w:val="001D3A55"/>
    <w:rsid w:val="001D4719"/>
    <w:rsid w:val="001D5322"/>
    <w:rsid w:val="001D6D10"/>
    <w:rsid w:val="001E1749"/>
    <w:rsid w:val="001E1D55"/>
    <w:rsid w:val="001E5EF3"/>
    <w:rsid w:val="001E6E51"/>
    <w:rsid w:val="001F2E13"/>
    <w:rsid w:val="001F420B"/>
    <w:rsid w:val="001F4799"/>
    <w:rsid w:val="001F634B"/>
    <w:rsid w:val="00205F2D"/>
    <w:rsid w:val="0020753F"/>
    <w:rsid w:val="00210544"/>
    <w:rsid w:val="00211490"/>
    <w:rsid w:val="00211FD5"/>
    <w:rsid w:val="002122BB"/>
    <w:rsid w:val="002123BB"/>
    <w:rsid w:val="00223696"/>
    <w:rsid w:val="00225EFF"/>
    <w:rsid w:val="00226F70"/>
    <w:rsid w:val="00227E7C"/>
    <w:rsid w:val="002304F7"/>
    <w:rsid w:val="002311DD"/>
    <w:rsid w:val="00233112"/>
    <w:rsid w:val="00237C59"/>
    <w:rsid w:val="002412D9"/>
    <w:rsid w:val="0024209E"/>
    <w:rsid w:val="002428FD"/>
    <w:rsid w:val="00246B63"/>
    <w:rsid w:val="002474E7"/>
    <w:rsid w:val="002476BC"/>
    <w:rsid w:val="00247FC6"/>
    <w:rsid w:val="00252C20"/>
    <w:rsid w:val="002558C6"/>
    <w:rsid w:val="00256394"/>
    <w:rsid w:val="00257D52"/>
    <w:rsid w:val="00260441"/>
    <w:rsid w:val="002604A9"/>
    <w:rsid w:val="00260D27"/>
    <w:rsid w:val="00270A56"/>
    <w:rsid w:val="002711B9"/>
    <w:rsid w:val="00271EDA"/>
    <w:rsid w:val="002744D6"/>
    <w:rsid w:val="00274C88"/>
    <w:rsid w:val="00275B77"/>
    <w:rsid w:val="002805A0"/>
    <w:rsid w:val="00280676"/>
    <w:rsid w:val="002808B2"/>
    <w:rsid w:val="002846ED"/>
    <w:rsid w:val="00286648"/>
    <w:rsid w:val="00286B90"/>
    <w:rsid w:val="00291B38"/>
    <w:rsid w:val="0029276F"/>
    <w:rsid w:val="00293FF9"/>
    <w:rsid w:val="00295107"/>
    <w:rsid w:val="002958DD"/>
    <w:rsid w:val="00297AAE"/>
    <w:rsid w:val="002A05AD"/>
    <w:rsid w:val="002A15F8"/>
    <w:rsid w:val="002A2675"/>
    <w:rsid w:val="002A7EA6"/>
    <w:rsid w:val="002B473A"/>
    <w:rsid w:val="002B48CB"/>
    <w:rsid w:val="002C08D7"/>
    <w:rsid w:val="002C295E"/>
    <w:rsid w:val="002C4A7A"/>
    <w:rsid w:val="002C52A6"/>
    <w:rsid w:val="002C6D68"/>
    <w:rsid w:val="002C7733"/>
    <w:rsid w:val="002D5142"/>
    <w:rsid w:val="002E47F0"/>
    <w:rsid w:val="002E6369"/>
    <w:rsid w:val="002E770A"/>
    <w:rsid w:val="002E7C2E"/>
    <w:rsid w:val="002F1DEE"/>
    <w:rsid w:val="002F36A1"/>
    <w:rsid w:val="002F3D6A"/>
    <w:rsid w:val="002F434E"/>
    <w:rsid w:val="002F5DE9"/>
    <w:rsid w:val="002F61B9"/>
    <w:rsid w:val="00301379"/>
    <w:rsid w:val="00301636"/>
    <w:rsid w:val="00302BB5"/>
    <w:rsid w:val="003034B1"/>
    <w:rsid w:val="0030420F"/>
    <w:rsid w:val="00310313"/>
    <w:rsid w:val="003116B6"/>
    <w:rsid w:val="0031243A"/>
    <w:rsid w:val="0031747C"/>
    <w:rsid w:val="00317A2B"/>
    <w:rsid w:val="0032105E"/>
    <w:rsid w:val="0032156B"/>
    <w:rsid w:val="003215E1"/>
    <w:rsid w:val="00321690"/>
    <w:rsid w:val="00321C89"/>
    <w:rsid w:val="00322929"/>
    <w:rsid w:val="0032308C"/>
    <w:rsid w:val="003235FF"/>
    <w:rsid w:val="00334BF7"/>
    <w:rsid w:val="00336608"/>
    <w:rsid w:val="00351AFA"/>
    <w:rsid w:val="0035446E"/>
    <w:rsid w:val="003565E8"/>
    <w:rsid w:val="00357F2C"/>
    <w:rsid w:val="00361523"/>
    <w:rsid w:val="00365644"/>
    <w:rsid w:val="00371B84"/>
    <w:rsid w:val="0037205C"/>
    <w:rsid w:val="003739E4"/>
    <w:rsid w:val="00374CDF"/>
    <w:rsid w:val="003751F8"/>
    <w:rsid w:val="00375A41"/>
    <w:rsid w:val="003844EF"/>
    <w:rsid w:val="00393165"/>
    <w:rsid w:val="00396836"/>
    <w:rsid w:val="00396CA1"/>
    <w:rsid w:val="003A19E1"/>
    <w:rsid w:val="003A2A84"/>
    <w:rsid w:val="003A3E12"/>
    <w:rsid w:val="003A489F"/>
    <w:rsid w:val="003B6512"/>
    <w:rsid w:val="003B7B7B"/>
    <w:rsid w:val="003C0EE2"/>
    <w:rsid w:val="003C1932"/>
    <w:rsid w:val="003C3031"/>
    <w:rsid w:val="003C6E70"/>
    <w:rsid w:val="003D213C"/>
    <w:rsid w:val="003D321F"/>
    <w:rsid w:val="003D367E"/>
    <w:rsid w:val="003D3D9A"/>
    <w:rsid w:val="003E0557"/>
    <w:rsid w:val="003E31A2"/>
    <w:rsid w:val="003E59AB"/>
    <w:rsid w:val="003E5C07"/>
    <w:rsid w:val="003E616A"/>
    <w:rsid w:val="003E6597"/>
    <w:rsid w:val="003F2AC4"/>
    <w:rsid w:val="003F3CFB"/>
    <w:rsid w:val="003F4080"/>
    <w:rsid w:val="003F4DC8"/>
    <w:rsid w:val="003F5135"/>
    <w:rsid w:val="00400BE7"/>
    <w:rsid w:val="0040370A"/>
    <w:rsid w:val="00405648"/>
    <w:rsid w:val="00405EA8"/>
    <w:rsid w:val="00412CCB"/>
    <w:rsid w:val="004136D9"/>
    <w:rsid w:val="00416B8C"/>
    <w:rsid w:val="004176FC"/>
    <w:rsid w:val="004233FA"/>
    <w:rsid w:val="00423D44"/>
    <w:rsid w:val="004253A1"/>
    <w:rsid w:val="00425A89"/>
    <w:rsid w:val="00430C44"/>
    <w:rsid w:val="00432073"/>
    <w:rsid w:val="00434949"/>
    <w:rsid w:val="00435AAD"/>
    <w:rsid w:val="00435C2E"/>
    <w:rsid w:val="0044722C"/>
    <w:rsid w:val="00451FF6"/>
    <w:rsid w:val="004556C6"/>
    <w:rsid w:val="00456EE4"/>
    <w:rsid w:val="004610F1"/>
    <w:rsid w:val="0046234F"/>
    <w:rsid w:val="0046590C"/>
    <w:rsid w:val="0046646B"/>
    <w:rsid w:val="00470E29"/>
    <w:rsid w:val="00471952"/>
    <w:rsid w:val="00474C5E"/>
    <w:rsid w:val="004759DD"/>
    <w:rsid w:val="00475C36"/>
    <w:rsid w:val="004765A9"/>
    <w:rsid w:val="00481E48"/>
    <w:rsid w:val="00484038"/>
    <w:rsid w:val="004845A0"/>
    <w:rsid w:val="00484815"/>
    <w:rsid w:val="0048744A"/>
    <w:rsid w:val="004903F8"/>
    <w:rsid w:val="0049391F"/>
    <w:rsid w:val="00494974"/>
    <w:rsid w:val="00495361"/>
    <w:rsid w:val="00496392"/>
    <w:rsid w:val="004A6CE8"/>
    <w:rsid w:val="004B1698"/>
    <w:rsid w:val="004B17AA"/>
    <w:rsid w:val="004B3E85"/>
    <w:rsid w:val="004B4A76"/>
    <w:rsid w:val="004B5A07"/>
    <w:rsid w:val="004B7B2E"/>
    <w:rsid w:val="004C2FBC"/>
    <w:rsid w:val="004C64AC"/>
    <w:rsid w:val="004C6CE4"/>
    <w:rsid w:val="004C7512"/>
    <w:rsid w:val="004C78E1"/>
    <w:rsid w:val="004E07C3"/>
    <w:rsid w:val="004E376C"/>
    <w:rsid w:val="004E61AA"/>
    <w:rsid w:val="004F0FF6"/>
    <w:rsid w:val="004F164B"/>
    <w:rsid w:val="004F2045"/>
    <w:rsid w:val="004F70EA"/>
    <w:rsid w:val="00501B37"/>
    <w:rsid w:val="00501C7A"/>
    <w:rsid w:val="005028E6"/>
    <w:rsid w:val="00505117"/>
    <w:rsid w:val="005053A3"/>
    <w:rsid w:val="00505631"/>
    <w:rsid w:val="00506F94"/>
    <w:rsid w:val="005100EB"/>
    <w:rsid w:val="00511079"/>
    <w:rsid w:val="00512184"/>
    <w:rsid w:val="0051579D"/>
    <w:rsid w:val="005205AB"/>
    <w:rsid w:val="0052373B"/>
    <w:rsid w:val="00526E28"/>
    <w:rsid w:val="00527484"/>
    <w:rsid w:val="00530B06"/>
    <w:rsid w:val="00531947"/>
    <w:rsid w:val="00533580"/>
    <w:rsid w:val="0053713D"/>
    <w:rsid w:val="00537165"/>
    <w:rsid w:val="0054133D"/>
    <w:rsid w:val="00544CF6"/>
    <w:rsid w:val="00544DA5"/>
    <w:rsid w:val="005472FA"/>
    <w:rsid w:val="005537A4"/>
    <w:rsid w:val="00554353"/>
    <w:rsid w:val="0055560C"/>
    <w:rsid w:val="00555AA5"/>
    <w:rsid w:val="00556E1F"/>
    <w:rsid w:val="00557A5E"/>
    <w:rsid w:val="005634EA"/>
    <w:rsid w:val="005657D0"/>
    <w:rsid w:val="00565CD1"/>
    <w:rsid w:val="005666E7"/>
    <w:rsid w:val="0056698A"/>
    <w:rsid w:val="00571B22"/>
    <w:rsid w:val="005724E3"/>
    <w:rsid w:val="0057394A"/>
    <w:rsid w:val="005751F9"/>
    <w:rsid w:val="005752DD"/>
    <w:rsid w:val="005809F4"/>
    <w:rsid w:val="00585C8F"/>
    <w:rsid w:val="00585E30"/>
    <w:rsid w:val="00587A6A"/>
    <w:rsid w:val="00593D36"/>
    <w:rsid w:val="005959E9"/>
    <w:rsid w:val="005A000D"/>
    <w:rsid w:val="005A0270"/>
    <w:rsid w:val="005A17F0"/>
    <w:rsid w:val="005A2730"/>
    <w:rsid w:val="005A349F"/>
    <w:rsid w:val="005A5890"/>
    <w:rsid w:val="005A5FB7"/>
    <w:rsid w:val="005B07EA"/>
    <w:rsid w:val="005B189B"/>
    <w:rsid w:val="005B2FEB"/>
    <w:rsid w:val="005B3324"/>
    <w:rsid w:val="005B343E"/>
    <w:rsid w:val="005B718A"/>
    <w:rsid w:val="005C0EEC"/>
    <w:rsid w:val="005C1B91"/>
    <w:rsid w:val="005C1C61"/>
    <w:rsid w:val="005C2C3A"/>
    <w:rsid w:val="005C44F6"/>
    <w:rsid w:val="005C58F4"/>
    <w:rsid w:val="005D1CAC"/>
    <w:rsid w:val="005D2DFA"/>
    <w:rsid w:val="005D75B8"/>
    <w:rsid w:val="005E05A8"/>
    <w:rsid w:val="005E232E"/>
    <w:rsid w:val="005E3885"/>
    <w:rsid w:val="005F55B8"/>
    <w:rsid w:val="005F7A21"/>
    <w:rsid w:val="0060077B"/>
    <w:rsid w:val="00600E16"/>
    <w:rsid w:val="00601F80"/>
    <w:rsid w:val="00613018"/>
    <w:rsid w:val="00621D42"/>
    <w:rsid w:val="00625A7B"/>
    <w:rsid w:val="00634C64"/>
    <w:rsid w:val="00641F65"/>
    <w:rsid w:val="006470D6"/>
    <w:rsid w:val="00647C88"/>
    <w:rsid w:val="00652630"/>
    <w:rsid w:val="00653FD4"/>
    <w:rsid w:val="006544E1"/>
    <w:rsid w:val="00657DFD"/>
    <w:rsid w:val="006669AD"/>
    <w:rsid w:val="0067414D"/>
    <w:rsid w:val="00674EC2"/>
    <w:rsid w:val="0067561F"/>
    <w:rsid w:val="00675BEC"/>
    <w:rsid w:val="00677B5C"/>
    <w:rsid w:val="0068005C"/>
    <w:rsid w:val="00681197"/>
    <w:rsid w:val="00682854"/>
    <w:rsid w:val="00684250"/>
    <w:rsid w:val="00687B60"/>
    <w:rsid w:val="006939A7"/>
    <w:rsid w:val="00693C37"/>
    <w:rsid w:val="00694DF0"/>
    <w:rsid w:val="00695F2D"/>
    <w:rsid w:val="006A0EA1"/>
    <w:rsid w:val="006A123E"/>
    <w:rsid w:val="006A2EDC"/>
    <w:rsid w:val="006A4CDD"/>
    <w:rsid w:val="006A5E6F"/>
    <w:rsid w:val="006B0816"/>
    <w:rsid w:val="006B16F4"/>
    <w:rsid w:val="006B37A5"/>
    <w:rsid w:val="006B6C88"/>
    <w:rsid w:val="006C7EB1"/>
    <w:rsid w:val="006D07F4"/>
    <w:rsid w:val="006D2705"/>
    <w:rsid w:val="006D3437"/>
    <w:rsid w:val="006D48F3"/>
    <w:rsid w:val="006D65FB"/>
    <w:rsid w:val="006E0369"/>
    <w:rsid w:val="006E28C9"/>
    <w:rsid w:val="006E3A57"/>
    <w:rsid w:val="006E4B14"/>
    <w:rsid w:val="006E603C"/>
    <w:rsid w:val="006E65FC"/>
    <w:rsid w:val="006E69F2"/>
    <w:rsid w:val="006E7E5E"/>
    <w:rsid w:val="006F0653"/>
    <w:rsid w:val="006F0AF3"/>
    <w:rsid w:val="006F0AF8"/>
    <w:rsid w:val="006F30CA"/>
    <w:rsid w:val="006F5DB6"/>
    <w:rsid w:val="006F6739"/>
    <w:rsid w:val="006F76DF"/>
    <w:rsid w:val="00703384"/>
    <w:rsid w:val="00703BDB"/>
    <w:rsid w:val="00705257"/>
    <w:rsid w:val="00707166"/>
    <w:rsid w:val="0071199E"/>
    <w:rsid w:val="007135F8"/>
    <w:rsid w:val="007169F2"/>
    <w:rsid w:val="0071739D"/>
    <w:rsid w:val="00721C69"/>
    <w:rsid w:val="00723E1B"/>
    <w:rsid w:val="00724FA9"/>
    <w:rsid w:val="007262E2"/>
    <w:rsid w:val="007267CC"/>
    <w:rsid w:val="00727AF1"/>
    <w:rsid w:val="00727C10"/>
    <w:rsid w:val="0073054E"/>
    <w:rsid w:val="00731340"/>
    <w:rsid w:val="00732835"/>
    <w:rsid w:val="00734DDB"/>
    <w:rsid w:val="00735ACB"/>
    <w:rsid w:val="007412AA"/>
    <w:rsid w:val="007471E2"/>
    <w:rsid w:val="007505DE"/>
    <w:rsid w:val="007512B9"/>
    <w:rsid w:val="00753055"/>
    <w:rsid w:val="00755739"/>
    <w:rsid w:val="0075634E"/>
    <w:rsid w:val="007567FA"/>
    <w:rsid w:val="00756D2A"/>
    <w:rsid w:val="007609DD"/>
    <w:rsid w:val="0076127D"/>
    <w:rsid w:val="00764F0C"/>
    <w:rsid w:val="00770526"/>
    <w:rsid w:val="0077237A"/>
    <w:rsid w:val="00772947"/>
    <w:rsid w:val="00773D67"/>
    <w:rsid w:val="0077445A"/>
    <w:rsid w:val="007759C4"/>
    <w:rsid w:val="00775A0F"/>
    <w:rsid w:val="00780D3D"/>
    <w:rsid w:val="007817D1"/>
    <w:rsid w:val="00785771"/>
    <w:rsid w:val="0078710E"/>
    <w:rsid w:val="00794044"/>
    <w:rsid w:val="007A122F"/>
    <w:rsid w:val="007A158F"/>
    <w:rsid w:val="007A4777"/>
    <w:rsid w:val="007A6149"/>
    <w:rsid w:val="007A6D4B"/>
    <w:rsid w:val="007B403E"/>
    <w:rsid w:val="007B60F3"/>
    <w:rsid w:val="007C0904"/>
    <w:rsid w:val="007C2A3F"/>
    <w:rsid w:val="007C6724"/>
    <w:rsid w:val="007D12CF"/>
    <w:rsid w:val="007D3D29"/>
    <w:rsid w:val="007D4129"/>
    <w:rsid w:val="007D46DF"/>
    <w:rsid w:val="007D586D"/>
    <w:rsid w:val="007D749A"/>
    <w:rsid w:val="007E1BB0"/>
    <w:rsid w:val="007E2D25"/>
    <w:rsid w:val="007E3BE5"/>
    <w:rsid w:val="007E591A"/>
    <w:rsid w:val="007F1600"/>
    <w:rsid w:val="007F28F8"/>
    <w:rsid w:val="008012CC"/>
    <w:rsid w:val="008025A6"/>
    <w:rsid w:val="00802C3F"/>
    <w:rsid w:val="00806895"/>
    <w:rsid w:val="008139F8"/>
    <w:rsid w:val="00816D6C"/>
    <w:rsid w:val="00820369"/>
    <w:rsid w:val="0082202F"/>
    <w:rsid w:val="008327B2"/>
    <w:rsid w:val="00834A82"/>
    <w:rsid w:val="00835E01"/>
    <w:rsid w:val="00855254"/>
    <w:rsid w:val="00860B2D"/>
    <w:rsid w:val="008614B7"/>
    <w:rsid w:val="00861739"/>
    <w:rsid w:val="0086250D"/>
    <w:rsid w:val="00865A98"/>
    <w:rsid w:val="008711E6"/>
    <w:rsid w:val="008772A4"/>
    <w:rsid w:val="00877F36"/>
    <w:rsid w:val="00880049"/>
    <w:rsid w:val="00880BE2"/>
    <w:rsid w:val="0088158F"/>
    <w:rsid w:val="00882C45"/>
    <w:rsid w:val="00884A59"/>
    <w:rsid w:val="00885514"/>
    <w:rsid w:val="00886E98"/>
    <w:rsid w:val="00887783"/>
    <w:rsid w:val="00891082"/>
    <w:rsid w:val="0089182B"/>
    <w:rsid w:val="008930CE"/>
    <w:rsid w:val="00895B7C"/>
    <w:rsid w:val="00895E67"/>
    <w:rsid w:val="00897545"/>
    <w:rsid w:val="008A0ADF"/>
    <w:rsid w:val="008A3A72"/>
    <w:rsid w:val="008A3D21"/>
    <w:rsid w:val="008B0D9E"/>
    <w:rsid w:val="008B52FC"/>
    <w:rsid w:val="008B5ED9"/>
    <w:rsid w:val="008B64D9"/>
    <w:rsid w:val="008C34D5"/>
    <w:rsid w:val="008C3BAE"/>
    <w:rsid w:val="008C4313"/>
    <w:rsid w:val="008C60D1"/>
    <w:rsid w:val="008D11AC"/>
    <w:rsid w:val="008D14CA"/>
    <w:rsid w:val="008D5DA4"/>
    <w:rsid w:val="008D6200"/>
    <w:rsid w:val="008E01E6"/>
    <w:rsid w:val="008E04BB"/>
    <w:rsid w:val="008E052F"/>
    <w:rsid w:val="008E3212"/>
    <w:rsid w:val="008E4C88"/>
    <w:rsid w:val="008E50B8"/>
    <w:rsid w:val="008E534C"/>
    <w:rsid w:val="008E5498"/>
    <w:rsid w:val="008E63FC"/>
    <w:rsid w:val="008E75AD"/>
    <w:rsid w:val="008F10F4"/>
    <w:rsid w:val="008F1F24"/>
    <w:rsid w:val="008F3A1A"/>
    <w:rsid w:val="008F3B61"/>
    <w:rsid w:val="00904FCD"/>
    <w:rsid w:val="00905C4B"/>
    <w:rsid w:val="00905DD3"/>
    <w:rsid w:val="009066C4"/>
    <w:rsid w:val="00907324"/>
    <w:rsid w:val="00917C0E"/>
    <w:rsid w:val="00920A86"/>
    <w:rsid w:val="00920E9C"/>
    <w:rsid w:val="009228E7"/>
    <w:rsid w:val="009235C5"/>
    <w:rsid w:val="00930052"/>
    <w:rsid w:val="00931179"/>
    <w:rsid w:val="00931239"/>
    <w:rsid w:val="00931780"/>
    <w:rsid w:val="009325D2"/>
    <w:rsid w:val="00935F2F"/>
    <w:rsid w:val="00941300"/>
    <w:rsid w:val="00943055"/>
    <w:rsid w:val="009459ED"/>
    <w:rsid w:val="00952232"/>
    <w:rsid w:val="00952CE4"/>
    <w:rsid w:val="00955D59"/>
    <w:rsid w:val="0095607A"/>
    <w:rsid w:val="00956DD1"/>
    <w:rsid w:val="00957547"/>
    <w:rsid w:val="00962F43"/>
    <w:rsid w:val="00965748"/>
    <w:rsid w:val="00972B71"/>
    <w:rsid w:val="009736A3"/>
    <w:rsid w:val="00973B7F"/>
    <w:rsid w:val="009756A2"/>
    <w:rsid w:val="00991FC4"/>
    <w:rsid w:val="00992228"/>
    <w:rsid w:val="00992917"/>
    <w:rsid w:val="009931B1"/>
    <w:rsid w:val="0099519F"/>
    <w:rsid w:val="009966B1"/>
    <w:rsid w:val="00997BFB"/>
    <w:rsid w:val="009A01C8"/>
    <w:rsid w:val="009A11A9"/>
    <w:rsid w:val="009A3C7C"/>
    <w:rsid w:val="009A6B2E"/>
    <w:rsid w:val="009A6CDB"/>
    <w:rsid w:val="009B16E7"/>
    <w:rsid w:val="009B21D5"/>
    <w:rsid w:val="009B3189"/>
    <w:rsid w:val="009B4164"/>
    <w:rsid w:val="009B43C8"/>
    <w:rsid w:val="009B510D"/>
    <w:rsid w:val="009B567C"/>
    <w:rsid w:val="009B5D82"/>
    <w:rsid w:val="009B63E5"/>
    <w:rsid w:val="009B7950"/>
    <w:rsid w:val="009C7AD6"/>
    <w:rsid w:val="009D003F"/>
    <w:rsid w:val="009D1A9A"/>
    <w:rsid w:val="009D1F4E"/>
    <w:rsid w:val="009E026C"/>
    <w:rsid w:val="009E0DB5"/>
    <w:rsid w:val="009E1830"/>
    <w:rsid w:val="009E3478"/>
    <w:rsid w:val="009E6140"/>
    <w:rsid w:val="009E6408"/>
    <w:rsid w:val="009E7F0E"/>
    <w:rsid w:val="009F45D2"/>
    <w:rsid w:val="009F6EFB"/>
    <w:rsid w:val="00A00384"/>
    <w:rsid w:val="00A0120C"/>
    <w:rsid w:val="00A039FD"/>
    <w:rsid w:val="00A03EA7"/>
    <w:rsid w:val="00A10911"/>
    <w:rsid w:val="00A112C5"/>
    <w:rsid w:val="00A148C3"/>
    <w:rsid w:val="00A16387"/>
    <w:rsid w:val="00A174B0"/>
    <w:rsid w:val="00A24AE2"/>
    <w:rsid w:val="00A24F32"/>
    <w:rsid w:val="00A251F0"/>
    <w:rsid w:val="00A3194C"/>
    <w:rsid w:val="00A31F37"/>
    <w:rsid w:val="00A3350D"/>
    <w:rsid w:val="00A356EB"/>
    <w:rsid w:val="00A36356"/>
    <w:rsid w:val="00A369BE"/>
    <w:rsid w:val="00A40467"/>
    <w:rsid w:val="00A419D2"/>
    <w:rsid w:val="00A42F85"/>
    <w:rsid w:val="00A44406"/>
    <w:rsid w:val="00A47B98"/>
    <w:rsid w:val="00A51489"/>
    <w:rsid w:val="00A52F1C"/>
    <w:rsid w:val="00A52FC3"/>
    <w:rsid w:val="00A54C38"/>
    <w:rsid w:val="00A60991"/>
    <w:rsid w:val="00A64304"/>
    <w:rsid w:val="00A668B2"/>
    <w:rsid w:val="00A6792B"/>
    <w:rsid w:val="00A7157B"/>
    <w:rsid w:val="00A7441A"/>
    <w:rsid w:val="00A76F77"/>
    <w:rsid w:val="00A777ED"/>
    <w:rsid w:val="00A82379"/>
    <w:rsid w:val="00A8311F"/>
    <w:rsid w:val="00A92274"/>
    <w:rsid w:val="00A93E6E"/>
    <w:rsid w:val="00A96BBF"/>
    <w:rsid w:val="00AA0E10"/>
    <w:rsid w:val="00AA203A"/>
    <w:rsid w:val="00AA60E6"/>
    <w:rsid w:val="00AB0992"/>
    <w:rsid w:val="00AB0AD9"/>
    <w:rsid w:val="00AB1239"/>
    <w:rsid w:val="00AB1F85"/>
    <w:rsid w:val="00AB3C61"/>
    <w:rsid w:val="00AB5096"/>
    <w:rsid w:val="00AB70D1"/>
    <w:rsid w:val="00AB7E1C"/>
    <w:rsid w:val="00AC42A9"/>
    <w:rsid w:val="00AD0066"/>
    <w:rsid w:val="00AD092C"/>
    <w:rsid w:val="00AD0BD1"/>
    <w:rsid w:val="00AD127D"/>
    <w:rsid w:val="00AE1A75"/>
    <w:rsid w:val="00AE1E94"/>
    <w:rsid w:val="00AE71A2"/>
    <w:rsid w:val="00AF0629"/>
    <w:rsid w:val="00AF22F2"/>
    <w:rsid w:val="00AF73C7"/>
    <w:rsid w:val="00B02DF1"/>
    <w:rsid w:val="00B0330A"/>
    <w:rsid w:val="00B03830"/>
    <w:rsid w:val="00B03C99"/>
    <w:rsid w:val="00B05D75"/>
    <w:rsid w:val="00B062B0"/>
    <w:rsid w:val="00B1124E"/>
    <w:rsid w:val="00B11B85"/>
    <w:rsid w:val="00B164E0"/>
    <w:rsid w:val="00B17B55"/>
    <w:rsid w:val="00B23B3B"/>
    <w:rsid w:val="00B2543B"/>
    <w:rsid w:val="00B320CA"/>
    <w:rsid w:val="00B32FD9"/>
    <w:rsid w:val="00B36161"/>
    <w:rsid w:val="00B4016C"/>
    <w:rsid w:val="00B466D8"/>
    <w:rsid w:val="00B50215"/>
    <w:rsid w:val="00B50DAE"/>
    <w:rsid w:val="00B52ACC"/>
    <w:rsid w:val="00B55FF3"/>
    <w:rsid w:val="00B6441D"/>
    <w:rsid w:val="00B673B5"/>
    <w:rsid w:val="00B74FF5"/>
    <w:rsid w:val="00B75844"/>
    <w:rsid w:val="00B75CAA"/>
    <w:rsid w:val="00B75FA5"/>
    <w:rsid w:val="00B76717"/>
    <w:rsid w:val="00B80631"/>
    <w:rsid w:val="00B82BE9"/>
    <w:rsid w:val="00B92251"/>
    <w:rsid w:val="00B939F8"/>
    <w:rsid w:val="00B95FB6"/>
    <w:rsid w:val="00B966A3"/>
    <w:rsid w:val="00B96721"/>
    <w:rsid w:val="00BA186E"/>
    <w:rsid w:val="00BA28FB"/>
    <w:rsid w:val="00BA443A"/>
    <w:rsid w:val="00BA4D0D"/>
    <w:rsid w:val="00BA5FEC"/>
    <w:rsid w:val="00BB7E5B"/>
    <w:rsid w:val="00BC015B"/>
    <w:rsid w:val="00BC33A6"/>
    <w:rsid w:val="00BC42BD"/>
    <w:rsid w:val="00BC4532"/>
    <w:rsid w:val="00BC636A"/>
    <w:rsid w:val="00BD0948"/>
    <w:rsid w:val="00BD2CCF"/>
    <w:rsid w:val="00BD74C9"/>
    <w:rsid w:val="00BE3D89"/>
    <w:rsid w:val="00BE3F9D"/>
    <w:rsid w:val="00BE6E25"/>
    <w:rsid w:val="00BF2BDA"/>
    <w:rsid w:val="00C034E8"/>
    <w:rsid w:val="00C04128"/>
    <w:rsid w:val="00C10EDF"/>
    <w:rsid w:val="00C12057"/>
    <w:rsid w:val="00C14786"/>
    <w:rsid w:val="00C14F82"/>
    <w:rsid w:val="00C20EAF"/>
    <w:rsid w:val="00C2106A"/>
    <w:rsid w:val="00C21808"/>
    <w:rsid w:val="00C21B9B"/>
    <w:rsid w:val="00C21F80"/>
    <w:rsid w:val="00C26B83"/>
    <w:rsid w:val="00C26CA0"/>
    <w:rsid w:val="00C27B58"/>
    <w:rsid w:val="00C32A7D"/>
    <w:rsid w:val="00C34227"/>
    <w:rsid w:val="00C35BAA"/>
    <w:rsid w:val="00C407B5"/>
    <w:rsid w:val="00C4170A"/>
    <w:rsid w:val="00C45B8E"/>
    <w:rsid w:val="00C5087E"/>
    <w:rsid w:val="00C515B4"/>
    <w:rsid w:val="00C537AB"/>
    <w:rsid w:val="00C53C3A"/>
    <w:rsid w:val="00C61097"/>
    <w:rsid w:val="00C665E2"/>
    <w:rsid w:val="00C6740A"/>
    <w:rsid w:val="00C67E1C"/>
    <w:rsid w:val="00C719EF"/>
    <w:rsid w:val="00C739CF"/>
    <w:rsid w:val="00C74570"/>
    <w:rsid w:val="00C8117C"/>
    <w:rsid w:val="00C81E84"/>
    <w:rsid w:val="00C85B7D"/>
    <w:rsid w:val="00C873B7"/>
    <w:rsid w:val="00C87605"/>
    <w:rsid w:val="00C878C5"/>
    <w:rsid w:val="00C90BFC"/>
    <w:rsid w:val="00C938B1"/>
    <w:rsid w:val="00C9428E"/>
    <w:rsid w:val="00C94C4C"/>
    <w:rsid w:val="00C9509B"/>
    <w:rsid w:val="00C9580F"/>
    <w:rsid w:val="00C96985"/>
    <w:rsid w:val="00C96F19"/>
    <w:rsid w:val="00CA1F5A"/>
    <w:rsid w:val="00CA2D41"/>
    <w:rsid w:val="00CA5075"/>
    <w:rsid w:val="00CA58E9"/>
    <w:rsid w:val="00CA7144"/>
    <w:rsid w:val="00CB0711"/>
    <w:rsid w:val="00CB206B"/>
    <w:rsid w:val="00CB346D"/>
    <w:rsid w:val="00CB45B8"/>
    <w:rsid w:val="00CB5696"/>
    <w:rsid w:val="00CC386B"/>
    <w:rsid w:val="00CC7E0C"/>
    <w:rsid w:val="00CD1FC0"/>
    <w:rsid w:val="00CD3DC4"/>
    <w:rsid w:val="00CD53BF"/>
    <w:rsid w:val="00CD6387"/>
    <w:rsid w:val="00CD63FA"/>
    <w:rsid w:val="00CD7381"/>
    <w:rsid w:val="00CD7E98"/>
    <w:rsid w:val="00CE2C01"/>
    <w:rsid w:val="00CE34DF"/>
    <w:rsid w:val="00CE62D8"/>
    <w:rsid w:val="00CF0057"/>
    <w:rsid w:val="00CF1660"/>
    <w:rsid w:val="00CF3445"/>
    <w:rsid w:val="00CF6585"/>
    <w:rsid w:val="00CF6DC2"/>
    <w:rsid w:val="00D00B70"/>
    <w:rsid w:val="00D00B89"/>
    <w:rsid w:val="00D01671"/>
    <w:rsid w:val="00D021FE"/>
    <w:rsid w:val="00D0476C"/>
    <w:rsid w:val="00D0502D"/>
    <w:rsid w:val="00D0669C"/>
    <w:rsid w:val="00D17D15"/>
    <w:rsid w:val="00D22819"/>
    <w:rsid w:val="00D22869"/>
    <w:rsid w:val="00D22C63"/>
    <w:rsid w:val="00D23AB0"/>
    <w:rsid w:val="00D248F8"/>
    <w:rsid w:val="00D24E2E"/>
    <w:rsid w:val="00D252DE"/>
    <w:rsid w:val="00D27E8E"/>
    <w:rsid w:val="00D323D2"/>
    <w:rsid w:val="00D36B7D"/>
    <w:rsid w:val="00D44AF5"/>
    <w:rsid w:val="00D47554"/>
    <w:rsid w:val="00D52645"/>
    <w:rsid w:val="00D53DAD"/>
    <w:rsid w:val="00D63C64"/>
    <w:rsid w:val="00D648BA"/>
    <w:rsid w:val="00D64BCA"/>
    <w:rsid w:val="00D64C3D"/>
    <w:rsid w:val="00D667A7"/>
    <w:rsid w:val="00D72865"/>
    <w:rsid w:val="00D728EC"/>
    <w:rsid w:val="00D744E7"/>
    <w:rsid w:val="00D763F9"/>
    <w:rsid w:val="00D82DEE"/>
    <w:rsid w:val="00D85B1C"/>
    <w:rsid w:val="00D86F00"/>
    <w:rsid w:val="00D92ABF"/>
    <w:rsid w:val="00D93A2A"/>
    <w:rsid w:val="00D948DD"/>
    <w:rsid w:val="00D94CFD"/>
    <w:rsid w:val="00D96D56"/>
    <w:rsid w:val="00DA5D20"/>
    <w:rsid w:val="00DA6330"/>
    <w:rsid w:val="00DA6B50"/>
    <w:rsid w:val="00DB1680"/>
    <w:rsid w:val="00DB4964"/>
    <w:rsid w:val="00DB5697"/>
    <w:rsid w:val="00DB5CF0"/>
    <w:rsid w:val="00DB7EE5"/>
    <w:rsid w:val="00DC1D84"/>
    <w:rsid w:val="00DC7827"/>
    <w:rsid w:val="00DD2D8A"/>
    <w:rsid w:val="00DE176C"/>
    <w:rsid w:val="00DE1EBE"/>
    <w:rsid w:val="00DE2F03"/>
    <w:rsid w:val="00DE6198"/>
    <w:rsid w:val="00DE6C01"/>
    <w:rsid w:val="00DF1295"/>
    <w:rsid w:val="00DF1879"/>
    <w:rsid w:val="00DF45E6"/>
    <w:rsid w:val="00E01F5D"/>
    <w:rsid w:val="00E076C6"/>
    <w:rsid w:val="00E24486"/>
    <w:rsid w:val="00E264A5"/>
    <w:rsid w:val="00E32372"/>
    <w:rsid w:val="00E34053"/>
    <w:rsid w:val="00E34873"/>
    <w:rsid w:val="00E350CE"/>
    <w:rsid w:val="00E35F63"/>
    <w:rsid w:val="00E36FE9"/>
    <w:rsid w:val="00E37681"/>
    <w:rsid w:val="00E43E99"/>
    <w:rsid w:val="00E45746"/>
    <w:rsid w:val="00E46352"/>
    <w:rsid w:val="00E5105A"/>
    <w:rsid w:val="00E52DEC"/>
    <w:rsid w:val="00E6484D"/>
    <w:rsid w:val="00E6490C"/>
    <w:rsid w:val="00E66C3F"/>
    <w:rsid w:val="00E67340"/>
    <w:rsid w:val="00E72202"/>
    <w:rsid w:val="00E7227C"/>
    <w:rsid w:val="00E75C4B"/>
    <w:rsid w:val="00E765C8"/>
    <w:rsid w:val="00E8039E"/>
    <w:rsid w:val="00E81D08"/>
    <w:rsid w:val="00E8237B"/>
    <w:rsid w:val="00E83CED"/>
    <w:rsid w:val="00E847CE"/>
    <w:rsid w:val="00E9477A"/>
    <w:rsid w:val="00E9562D"/>
    <w:rsid w:val="00EA5B48"/>
    <w:rsid w:val="00EB0275"/>
    <w:rsid w:val="00EC27C0"/>
    <w:rsid w:val="00EC5C4C"/>
    <w:rsid w:val="00EC6D75"/>
    <w:rsid w:val="00ED0B7C"/>
    <w:rsid w:val="00ED235D"/>
    <w:rsid w:val="00ED25D2"/>
    <w:rsid w:val="00ED7049"/>
    <w:rsid w:val="00ED7063"/>
    <w:rsid w:val="00EE40C7"/>
    <w:rsid w:val="00EE4E26"/>
    <w:rsid w:val="00EE5D7C"/>
    <w:rsid w:val="00EF1086"/>
    <w:rsid w:val="00EF3FF9"/>
    <w:rsid w:val="00EF4635"/>
    <w:rsid w:val="00F006A6"/>
    <w:rsid w:val="00F0219A"/>
    <w:rsid w:val="00F12D3F"/>
    <w:rsid w:val="00F175D5"/>
    <w:rsid w:val="00F2141C"/>
    <w:rsid w:val="00F25C67"/>
    <w:rsid w:val="00F2786B"/>
    <w:rsid w:val="00F3179C"/>
    <w:rsid w:val="00F36E9E"/>
    <w:rsid w:val="00F4035A"/>
    <w:rsid w:val="00F4350F"/>
    <w:rsid w:val="00F46054"/>
    <w:rsid w:val="00F47020"/>
    <w:rsid w:val="00F50C64"/>
    <w:rsid w:val="00F50D68"/>
    <w:rsid w:val="00F55244"/>
    <w:rsid w:val="00F73014"/>
    <w:rsid w:val="00F82F30"/>
    <w:rsid w:val="00F864EE"/>
    <w:rsid w:val="00F86E38"/>
    <w:rsid w:val="00F8762A"/>
    <w:rsid w:val="00F876C7"/>
    <w:rsid w:val="00F906C8"/>
    <w:rsid w:val="00F90E67"/>
    <w:rsid w:val="00F91B64"/>
    <w:rsid w:val="00F92F54"/>
    <w:rsid w:val="00F93332"/>
    <w:rsid w:val="00F9644B"/>
    <w:rsid w:val="00FA29AF"/>
    <w:rsid w:val="00FA5B6C"/>
    <w:rsid w:val="00FB0C54"/>
    <w:rsid w:val="00FB1DF7"/>
    <w:rsid w:val="00FB5981"/>
    <w:rsid w:val="00FB6665"/>
    <w:rsid w:val="00FB7A3E"/>
    <w:rsid w:val="00FC3379"/>
    <w:rsid w:val="00FC42D3"/>
    <w:rsid w:val="00FC4EFD"/>
    <w:rsid w:val="00FC76E2"/>
    <w:rsid w:val="00FD1E77"/>
    <w:rsid w:val="00FD3135"/>
    <w:rsid w:val="00FD5D45"/>
    <w:rsid w:val="00FD6241"/>
    <w:rsid w:val="00FD7C5C"/>
    <w:rsid w:val="00FE0CB5"/>
    <w:rsid w:val="00FE0F75"/>
    <w:rsid w:val="00FE3484"/>
    <w:rsid w:val="00FE401B"/>
    <w:rsid w:val="00FE7E9D"/>
    <w:rsid w:val="00FF011F"/>
    <w:rsid w:val="00FF3BB2"/>
    <w:rsid w:val="00FF593A"/>
    <w:rsid w:val="00FF7536"/>
    <w:rsid w:val="00FF7EA3"/>
    <w:rsid w:val="085C1CCE"/>
    <w:rsid w:val="17865D3A"/>
    <w:rsid w:val="2E99371E"/>
    <w:rsid w:val="3DAB3513"/>
    <w:rsid w:val="3FDE0456"/>
    <w:rsid w:val="5B634782"/>
    <w:rsid w:val="5D2469F6"/>
    <w:rsid w:val="75BF414B"/>
    <w:rsid w:val="7EC56B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9"/>
    <w:pPr>
      <w:keepNext/>
      <w:keepLines/>
      <w:spacing w:line="360" w:lineRule="auto"/>
      <w:ind w:firstLine="851"/>
      <w:outlineLvl w:val="0"/>
    </w:pPr>
    <w:rPr>
      <w:b/>
      <w:bCs/>
      <w:kern w:val="44"/>
      <w:sz w:val="44"/>
      <w:szCs w:val="44"/>
    </w:rPr>
  </w:style>
  <w:style w:type="paragraph" w:styleId="3">
    <w:name w:val="heading 2"/>
    <w:basedOn w:val="1"/>
    <w:next w:val="1"/>
    <w:link w:val="3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5"/>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unhideWhenUsed/>
    <w:qFormat/>
    <w:uiPriority w:val="35"/>
    <w:rPr>
      <w:rFonts w:eastAsia="黑体" w:asciiTheme="majorHAnsi" w:hAnsiTheme="majorHAnsi" w:cstheme="majorBidi"/>
      <w:sz w:val="20"/>
      <w:szCs w:val="20"/>
    </w:rPr>
  </w:style>
  <w:style w:type="paragraph" w:styleId="7">
    <w:name w:val="annotation text"/>
    <w:basedOn w:val="1"/>
    <w:link w:val="30"/>
    <w:unhideWhenUsed/>
    <w:qFormat/>
    <w:uiPriority w:val="0"/>
    <w:pPr>
      <w:jc w:val="left"/>
    </w:pPr>
  </w:style>
  <w:style w:type="paragraph" w:styleId="8">
    <w:name w:val="toc 3"/>
    <w:basedOn w:val="1"/>
    <w:next w:val="1"/>
    <w:unhideWhenUsed/>
    <w:qFormat/>
    <w:uiPriority w:val="39"/>
    <w:pPr>
      <w:spacing w:after="100"/>
      <w:ind w:left="420"/>
    </w:pPr>
  </w:style>
  <w:style w:type="paragraph" w:styleId="9">
    <w:name w:val="Date"/>
    <w:basedOn w:val="1"/>
    <w:next w:val="1"/>
    <w:link w:val="48"/>
    <w:semiHidden/>
    <w:unhideWhenUsed/>
    <w:qFormat/>
    <w:uiPriority w:val="99"/>
    <w:pPr>
      <w:ind w:left="100" w:leftChars="2500"/>
    </w:pPr>
  </w:style>
  <w:style w:type="paragraph" w:styleId="10">
    <w:name w:val="Balloon Text"/>
    <w:basedOn w:val="1"/>
    <w:link w:val="27"/>
    <w:semiHidden/>
    <w:unhideWhenUsed/>
    <w:qFormat/>
    <w:uiPriority w:val="99"/>
    <w:rPr>
      <w:sz w:val="18"/>
      <w:szCs w:val="18"/>
    </w:rPr>
  </w:style>
  <w:style w:type="paragraph" w:styleId="11">
    <w:name w:val="footer"/>
    <w:basedOn w:val="1"/>
    <w:link w:val="25"/>
    <w:unhideWhenUsed/>
    <w:qFormat/>
    <w:uiPriority w:val="99"/>
    <w:pPr>
      <w:tabs>
        <w:tab w:val="center" w:pos="4153"/>
        <w:tab w:val="right" w:pos="8306"/>
      </w:tabs>
      <w:snapToGrid w:val="0"/>
      <w:jc w:val="left"/>
    </w:pPr>
    <w:rPr>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pPr>
      <w:tabs>
        <w:tab w:val="right" w:leader="dot" w:pos="8296"/>
      </w:tabs>
    </w:pPr>
  </w:style>
  <w:style w:type="paragraph" w:styleId="14">
    <w:name w:val="Subtitle"/>
    <w:basedOn w:val="1"/>
    <w:next w:val="1"/>
    <w:link w:val="47"/>
    <w:qFormat/>
    <w:uiPriority w:val="11"/>
    <w:pPr>
      <w:jc w:val="left"/>
      <w:outlineLvl w:val="1"/>
    </w:pPr>
    <w:rPr>
      <w:rFonts w:eastAsia="仿宋"/>
      <w:bCs/>
      <w:kern w:val="28"/>
      <w:szCs w:val="32"/>
    </w:rPr>
  </w:style>
  <w:style w:type="paragraph" w:styleId="15">
    <w:name w:val="toc 2"/>
    <w:basedOn w:val="1"/>
    <w:next w:val="1"/>
    <w:unhideWhenUsed/>
    <w:qFormat/>
    <w:uiPriority w:val="39"/>
    <w:pPr>
      <w:ind w:left="420" w:leftChars="200"/>
    </w:pPr>
  </w:style>
  <w:style w:type="paragraph" w:styleId="16">
    <w:name w:val="Title"/>
    <w:basedOn w:val="1"/>
    <w:next w:val="1"/>
    <w:link w:val="46"/>
    <w:qFormat/>
    <w:uiPriority w:val="10"/>
    <w:pPr>
      <w:spacing w:before="120" w:after="120"/>
      <w:jc w:val="left"/>
      <w:outlineLvl w:val="0"/>
    </w:pPr>
    <w:rPr>
      <w:rFonts w:eastAsia="仿宋" w:asciiTheme="majorHAnsi" w:hAnsiTheme="majorHAnsi" w:cstheme="majorBidi"/>
      <w:b/>
      <w:bCs/>
      <w:szCs w:val="32"/>
    </w:rPr>
  </w:style>
  <w:style w:type="paragraph" w:styleId="17">
    <w:name w:val="annotation subject"/>
    <w:basedOn w:val="7"/>
    <w:next w:val="7"/>
    <w:link w:val="31"/>
    <w:semiHidden/>
    <w:unhideWhenUsed/>
    <w:qFormat/>
    <w:uiPriority w:val="99"/>
    <w:rPr>
      <w:b/>
      <w:bCs/>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Emphasis"/>
    <w:basedOn w:val="20"/>
    <w:qFormat/>
    <w:uiPriority w:val="20"/>
    <w:rPr>
      <w:i/>
      <w:iCs/>
    </w:rPr>
  </w:style>
  <w:style w:type="character" w:styleId="22">
    <w:name w:val="Hyperlink"/>
    <w:basedOn w:val="20"/>
    <w:unhideWhenUsed/>
    <w:qFormat/>
    <w:uiPriority w:val="99"/>
    <w:rPr>
      <w:color w:val="0000FF" w:themeColor="hyperlink"/>
      <w:u w:val="single"/>
      <w14:textFill>
        <w14:solidFill>
          <w14:schemeClr w14:val="hlink"/>
        </w14:solidFill>
      </w14:textFill>
    </w:rPr>
  </w:style>
  <w:style w:type="character" w:styleId="23">
    <w:name w:val="annotation reference"/>
    <w:basedOn w:val="20"/>
    <w:unhideWhenUsed/>
    <w:qFormat/>
    <w:uiPriority w:val="0"/>
    <w:rPr>
      <w:sz w:val="21"/>
      <w:szCs w:val="21"/>
    </w:rPr>
  </w:style>
  <w:style w:type="character" w:customStyle="1" w:styleId="24">
    <w:name w:val="页眉 字符"/>
    <w:basedOn w:val="20"/>
    <w:link w:val="12"/>
    <w:qFormat/>
    <w:uiPriority w:val="99"/>
    <w:rPr>
      <w:sz w:val="18"/>
      <w:szCs w:val="18"/>
    </w:rPr>
  </w:style>
  <w:style w:type="character" w:customStyle="1" w:styleId="25">
    <w:name w:val="页脚 字符"/>
    <w:basedOn w:val="20"/>
    <w:link w:val="11"/>
    <w:qFormat/>
    <w:uiPriority w:val="99"/>
    <w:rPr>
      <w:sz w:val="18"/>
      <w:szCs w:val="18"/>
    </w:rPr>
  </w:style>
  <w:style w:type="paragraph" w:styleId="26">
    <w:name w:val="List Paragraph"/>
    <w:basedOn w:val="1"/>
    <w:link w:val="36"/>
    <w:qFormat/>
    <w:uiPriority w:val="0"/>
    <w:pPr>
      <w:ind w:firstLine="420" w:firstLineChars="200"/>
    </w:pPr>
  </w:style>
  <w:style w:type="character" w:customStyle="1" w:styleId="27">
    <w:name w:val="批注框文本 字符"/>
    <w:basedOn w:val="20"/>
    <w:link w:val="10"/>
    <w:semiHidden/>
    <w:qFormat/>
    <w:uiPriority w:val="99"/>
    <w:rPr>
      <w:sz w:val="18"/>
      <w:szCs w:val="18"/>
    </w:rPr>
  </w:style>
  <w:style w:type="character" w:customStyle="1" w:styleId="28">
    <w:name w:val="标题 1 字符"/>
    <w:basedOn w:val="20"/>
    <w:link w:val="2"/>
    <w:qFormat/>
    <w:uiPriority w:val="9"/>
    <w:rPr>
      <w:b/>
      <w:bCs/>
      <w:kern w:val="44"/>
      <w:sz w:val="44"/>
      <w:szCs w:val="44"/>
    </w:rPr>
  </w:style>
  <w:style w:type="paragraph" w:customStyle="1" w:styleId="29">
    <w:name w:val="TOC Heading"/>
    <w:basedOn w:val="2"/>
    <w:next w:val="1"/>
    <w:semiHidden/>
    <w:unhideWhenUsed/>
    <w:qFormat/>
    <w:uiPriority w:val="39"/>
    <w:pPr>
      <w:widowControl/>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批注文字 字符"/>
    <w:basedOn w:val="20"/>
    <w:link w:val="7"/>
    <w:qFormat/>
    <w:uiPriority w:val="0"/>
  </w:style>
  <w:style w:type="character" w:customStyle="1" w:styleId="31">
    <w:name w:val="批注主题 字符"/>
    <w:basedOn w:val="30"/>
    <w:link w:val="17"/>
    <w:semiHidden/>
    <w:qFormat/>
    <w:uiPriority w:val="99"/>
    <w:rPr>
      <w:b/>
      <w:bCs/>
    </w:rPr>
  </w:style>
  <w:style w:type="table" w:customStyle="1" w:styleId="32">
    <w:name w:val="网格型1"/>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3">
    <w:name w:val="标题 2 字符"/>
    <w:basedOn w:val="20"/>
    <w:link w:val="3"/>
    <w:qFormat/>
    <w:uiPriority w:val="9"/>
    <w:rPr>
      <w:rFonts w:asciiTheme="majorHAnsi" w:hAnsiTheme="majorHAnsi" w:eastAsiaTheme="majorEastAsia" w:cstheme="majorBidi"/>
      <w:b/>
      <w:bCs/>
      <w:sz w:val="32"/>
      <w:szCs w:val="32"/>
    </w:rPr>
  </w:style>
  <w:style w:type="character" w:customStyle="1" w:styleId="34">
    <w:name w:val="标题 3 字符"/>
    <w:basedOn w:val="20"/>
    <w:link w:val="4"/>
    <w:qFormat/>
    <w:uiPriority w:val="9"/>
    <w:rPr>
      <w:b/>
      <w:bCs/>
      <w:sz w:val="32"/>
      <w:szCs w:val="32"/>
    </w:rPr>
  </w:style>
  <w:style w:type="character" w:customStyle="1" w:styleId="35">
    <w:name w:val="标题 4 字符"/>
    <w:basedOn w:val="20"/>
    <w:link w:val="5"/>
    <w:qFormat/>
    <w:uiPriority w:val="9"/>
    <w:rPr>
      <w:rFonts w:asciiTheme="majorHAnsi" w:hAnsiTheme="majorHAnsi" w:eastAsiaTheme="majorEastAsia" w:cstheme="majorBidi"/>
      <w:b/>
      <w:bCs/>
      <w:sz w:val="28"/>
      <w:szCs w:val="28"/>
    </w:rPr>
  </w:style>
  <w:style w:type="character" w:customStyle="1" w:styleId="36">
    <w:name w:val="列表段落 字符"/>
    <w:link w:val="26"/>
    <w:qFormat/>
    <w:uiPriority w:val="34"/>
  </w:style>
  <w:style w:type="character" w:customStyle="1" w:styleId="37">
    <w:name w:val="Subtle Reference"/>
    <w:qFormat/>
    <w:uiPriority w:val="31"/>
    <w:rPr>
      <w:smallCaps/>
      <w:color w:val="5A5A5A"/>
    </w:rPr>
  </w:style>
  <w:style w:type="paragraph" w:customStyle="1" w:styleId="38">
    <w:name w:val="Default"/>
    <w:qFormat/>
    <w:uiPriority w:val="0"/>
    <w:pPr>
      <w:widowControl w:val="0"/>
      <w:autoSpaceDE w:val="0"/>
      <w:autoSpaceDN w:val="0"/>
      <w:adjustRightInd w:val="0"/>
    </w:pPr>
    <w:rPr>
      <w:rFonts w:ascii="宋体" w:hAnsi="宋体" w:eastAsia="宋体" w:cs="宋体"/>
      <w:color w:val="000000"/>
      <w:kern w:val="0"/>
      <w:sz w:val="24"/>
      <w:szCs w:val="24"/>
      <w:lang w:val="en-US" w:eastAsia="zh-CN" w:bidi="ar-SA"/>
    </w:rPr>
  </w:style>
  <w:style w:type="character" w:customStyle="1" w:styleId="39">
    <w:name w:val="二级条标题 Char"/>
    <w:basedOn w:val="20"/>
    <w:link w:val="40"/>
    <w:qFormat/>
    <w:uiPriority w:val="0"/>
    <w:rPr>
      <w:rFonts w:ascii="黑体" w:eastAsia="黑体"/>
      <w:szCs w:val="21"/>
    </w:rPr>
  </w:style>
  <w:style w:type="paragraph" w:customStyle="1" w:styleId="40">
    <w:name w:val="二级条标题"/>
    <w:basedOn w:val="1"/>
    <w:next w:val="1"/>
    <w:link w:val="39"/>
    <w:qFormat/>
    <w:uiPriority w:val="0"/>
    <w:pPr>
      <w:widowControl/>
      <w:numPr>
        <w:ilvl w:val="2"/>
        <w:numId w:val="1"/>
      </w:numPr>
      <w:spacing w:before="50" w:beforeLines="50" w:after="50" w:afterLines="50"/>
      <w:jc w:val="left"/>
      <w:outlineLvl w:val="3"/>
    </w:pPr>
    <w:rPr>
      <w:rFonts w:ascii="黑体" w:eastAsia="黑体"/>
      <w:szCs w:val="21"/>
    </w:rPr>
  </w:style>
  <w:style w:type="character" w:customStyle="1" w:styleId="41">
    <w:name w:val="段 Char"/>
    <w:link w:val="42"/>
    <w:qFormat/>
    <w:uiPriority w:val="0"/>
    <w:rPr>
      <w:rFonts w:ascii="宋体"/>
    </w:rPr>
  </w:style>
  <w:style w:type="paragraph" w:customStyle="1" w:styleId="42">
    <w:name w:val="段"/>
    <w:link w:val="41"/>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character" w:customStyle="1" w:styleId="43">
    <w:name w:val="一级条标题 Char"/>
    <w:link w:val="44"/>
    <w:qFormat/>
    <w:uiPriority w:val="0"/>
    <w:rPr>
      <w:rFonts w:ascii="黑体" w:eastAsia="黑体"/>
      <w:szCs w:val="21"/>
    </w:rPr>
  </w:style>
  <w:style w:type="paragraph" w:customStyle="1" w:styleId="44">
    <w:name w:val="一级条标题"/>
    <w:next w:val="42"/>
    <w:link w:val="43"/>
    <w:qFormat/>
    <w:uiPriority w:val="0"/>
    <w:pPr>
      <w:numPr>
        <w:ilvl w:val="1"/>
        <w:numId w:val="1"/>
      </w:numPr>
      <w:spacing w:before="156" w:beforeLines="50" w:after="156" w:afterLines="50"/>
      <w:outlineLvl w:val="2"/>
    </w:pPr>
    <w:rPr>
      <w:rFonts w:ascii="黑体" w:eastAsia="黑体" w:hAnsiTheme="minorHAnsi" w:cstheme="minorBidi"/>
      <w:kern w:val="2"/>
      <w:sz w:val="21"/>
      <w:szCs w:val="21"/>
      <w:lang w:val="en-US" w:eastAsia="zh-CN" w:bidi="ar-SA"/>
    </w:rPr>
  </w:style>
  <w:style w:type="paragraph" w:customStyle="1" w:styleId="45">
    <w:name w:val="正文表标题"/>
    <w:next w:val="42"/>
    <w:qFormat/>
    <w:uiPriority w:val="0"/>
    <w:pPr>
      <w:numPr>
        <w:ilvl w:val="0"/>
        <w:numId w:val="2"/>
      </w:numPr>
      <w:tabs>
        <w:tab w:val="left" w:pos="360"/>
      </w:tabs>
      <w:spacing w:before="156" w:beforeLines="50" w:after="156" w:afterLines="50"/>
      <w:jc w:val="center"/>
    </w:pPr>
    <w:rPr>
      <w:rFonts w:ascii="黑体" w:hAnsi="Times New Roman" w:eastAsia="黑体" w:cs="Times New Roman"/>
      <w:kern w:val="0"/>
      <w:sz w:val="21"/>
      <w:szCs w:val="20"/>
      <w:lang w:val="en-US" w:eastAsia="zh-CN" w:bidi="ar-SA"/>
    </w:rPr>
  </w:style>
  <w:style w:type="character" w:customStyle="1" w:styleId="46">
    <w:name w:val="标题 字符"/>
    <w:basedOn w:val="20"/>
    <w:link w:val="16"/>
    <w:qFormat/>
    <w:uiPriority w:val="10"/>
    <w:rPr>
      <w:rFonts w:eastAsia="仿宋" w:asciiTheme="majorHAnsi" w:hAnsiTheme="majorHAnsi" w:cstheme="majorBidi"/>
      <w:b/>
      <w:bCs/>
      <w:szCs w:val="32"/>
    </w:rPr>
  </w:style>
  <w:style w:type="character" w:customStyle="1" w:styleId="47">
    <w:name w:val="副标题 字符"/>
    <w:basedOn w:val="20"/>
    <w:link w:val="14"/>
    <w:qFormat/>
    <w:uiPriority w:val="11"/>
    <w:rPr>
      <w:rFonts w:eastAsia="仿宋"/>
      <w:bCs/>
      <w:kern w:val="28"/>
      <w:szCs w:val="32"/>
    </w:rPr>
  </w:style>
  <w:style w:type="character" w:customStyle="1" w:styleId="48">
    <w:name w:val="日期 字符"/>
    <w:basedOn w:val="20"/>
    <w:link w:val="9"/>
    <w:semiHidden/>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档" ma:contentTypeID="0x0101000548065588302B4AB55B408BF5C75726" ma:contentTypeVersion="5" ma:contentTypeDescription="新建文档。" ma:contentTypeScope="" ma:versionID="47ee846ad1359e4d8241eccdfb91c4fe">
  <xsd:schema xmlns:xsd="http://www.w3.org/2001/XMLSchema" xmlns:p="http://schemas.microsoft.com/office/2006/metadata/properties" xmlns:ns2="54caf563-3cac-4eba-ba97-9d8cc9261f43" targetNamespace="http://schemas.microsoft.com/office/2006/metadata/properties" ma:root="true" ma:fieldsID="34cb541e9eb646a7adc0b1366ca7d611" ns2:_="">
    <xsd:import namespace="54caf563-3cac-4eba-ba97-9d8cc9261f43"/>
    <xsd:element name="properties">
      <xsd:complexType>
        <xsd:sequence>
          <xsd:element name="documentManagement">
            <xsd:complexType>
              <xsd:all>
                <xsd:element ref="ns2:_x5236__x5ea6__x7f16__x53f7_" minOccurs="0"/>
                <xsd:element ref="ns2:_x7c7b__x578b__x540d__x79f0_" minOccurs="0"/>
                <xsd:element ref="ns2:_x7f16__x5236__x90e8__x95e8_" minOccurs="0"/>
                <xsd:element ref="ns2:_x5bc6__x7ea7_" minOccurs="0"/>
                <xsd:element ref="ns2:_x751f__x6548__x65f6__x95f4_" minOccurs="0"/>
              </xsd:all>
            </xsd:complexType>
          </xsd:element>
        </xsd:sequence>
      </xsd:complexType>
    </xsd:element>
  </xsd:schema>
  <xsd:schema xmlns:xsd="http://www.w3.org/2001/XMLSchema" xmlns:dms="http://schemas.microsoft.com/office/2006/documentManagement/types" targetNamespace="54caf563-3cac-4eba-ba97-9d8cc9261f43" elementFormDefault="qualified">
    <xsd:import namespace="http://schemas.microsoft.com/office/2006/documentManagement/types"/>
    <xsd:element name="_x5236__x5ea6__x7f16__x53f7_" ma:index="8" nillable="true" ma:displayName="制度编号" ma:internalName="_x5236__x5ea6__x7f16__x53f7_">
      <xsd:simpleType>
        <xsd:restriction base="dms:Text">
          <xsd:maxLength value="255"/>
        </xsd:restriction>
      </xsd:simpleType>
    </xsd:element>
    <xsd:element name="_x7c7b__x578b__x540d__x79f0_" ma:index="9" nillable="true" ma:displayName="类型名称" ma:internalName="_x7c7b__x578b__x540d__x79f0_">
      <xsd:simpleType>
        <xsd:restriction base="dms:Text">
          <xsd:maxLength value="255"/>
        </xsd:restriction>
      </xsd:simpleType>
    </xsd:element>
    <xsd:element name="_x7f16__x5236__x90e8__x95e8_" ma:index="10" nillable="true" ma:displayName="编制部门" ma:internalName="_x7f16__x5236__x90e8__x95e8_">
      <xsd:simpleType>
        <xsd:restriction base="dms:Text">
          <xsd:maxLength value="255"/>
        </xsd:restriction>
      </xsd:simpleType>
    </xsd:element>
    <xsd:element name="_x5bc6__x7ea7_" ma:index="11" nillable="true" ma:displayName="密级" ma:default="内部公开" ma:format="Dropdown" ma:internalName="_x5bc6__x7ea7_">
      <xsd:simpleType>
        <xsd:restriction base="dms:Choice">
          <xsd:enumeration value="内部公开"/>
          <xsd:enumeration value="机密"/>
          <xsd:enumeration value="绝密"/>
        </xsd:restriction>
      </xsd:simpleType>
    </xsd:element>
    <xsd:element name="_x751f__x6548__x65f6__x95f4_" ma:index="12" nillable="true" ma:displayName="生效时间" ma:format="DateOnly" ma:internalName="_x751f__x6548__x65f6__x95f4_">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ma:readOnly="true"/>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x751f__x6548__x65f6__x95f4_ xmlns="54caf563-3cac-4eba-ba97-9d8cc9261f43" xsi:nil="true"/>
    <_x7c7b__x578b__x540d__x79f0_ xmlns="54caf563-3cac-4eba-ba97-9d8cc9261f43" xsi:nil="true"/>
    <_x5bc6__x7ea7_ xmlns="54caf563-3cac-4eba-ba97-9d8cc9261f43">内部公开</_x5bc6__x7ea7_>
    <_x5236__x5ea6__x7f16__x53f7_ xmlns="54caf563-3cac-4eba-ba97-9d8cc9261f43" xsi:nil="true"/>
    <_x7f16__x5236__x90e8__x95e8_ xmlns="54caf563-3cac-4eba-ba97-9d8cc9261f4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F3C6270-6F3E-4EC1-9036-216FE81BA55C}">
  <ds:schemaRefs/>
</ds:datastoreItem>
</file>

<file path=customXml/itemProps2.xml><?xml version="1.0" encoding="utf-8"?>
<ds:datastoreItem xmlns:ds="http://schemas.openxmlformats.org/officeDocument/2006/customXml" ds:itemID="{43871C13-384A-4957-996C-E6EE1D02BC78}">
  <ds:schemaRefs/>
</ds:datastoreItem>
</file>

<file path=customXml/itemProps3.xml><?xml version="1.0" encoding="utf-8"?>
<ds:datastoreItem xmlns:ds="http://schemas.openxmlformats.org/officeDocument/2006/customXml" ds:itemID="{DE36865F-D601-494D-9A52-1F998FE80C83}">
  <ds:schemaRefs/>
</ds:datastoreItem>
</file>

<file path=customXml/itemProps4.xml><?xml version="1.0" encoding="utf-8"?>
<ds:datastoreItem xmlns:ds="http://schemas.openxmlformats.org/officeDocument/2006/customXml" ds:itemID="{3A4872C4-1411-415D-84AF-5827D77275C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6680</Words>
  <Characters>7928</Characters>
  <Lines>79</Lines>
  <Paragraphs>22</Paragraphs>
  <TotalTime>3</TotalTime>
  <ScaleCrop>false</ScaleCrop>
  <LinksUpToDate>false</LinksUpToDate>
  <CharactersWithSpaces>8141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2022-07-17T16:49:00Z</dcterms:created>
  <dc:creator>v-yangsq</dc:creator>
  <cp:lastModifiedBy>WPS_1664504442</cp:lastModifiedBy>
  <cp:lastPrinted>2022-07-21T09:01:00Z</cp:lastPrinted>
  <dcterms:modified xsi:type="dcterms:W3CDTF">2025-12-17T07:41:59Z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GFID">
    <vt:lpwstr>[DocID]=2CD32122-CCE5-4A54-9612-7DF8B570458D</vt:lpwstr>
  </property>
  <property fmtid="{D5CDD505-2E9C-101B-9397-08002B2CF9AE}" pid="3" name="_IPGFLOW_P-B5B0_E-1_FP-1_SP-1_CV-980AACF6_CN-62E88906">
    <vt:lpwstr>Fc7ErNTIH/EiKUSzCU1u2fZdMWkAXd+zaBBEqwbBq1A68HHTncxGImAJFz3+E5JIXfDY5Gdqot56AdZ2KtmsB/Haf9kaejzs/vm6cZSyx4QODKFhoja5mGDCjaPKNWOZcMSGrYsLtcfTJ6MsRGxsjxiURl7X99cPe+k2rViUHsd61bqp2dfrNwkPz5mZCAwJ9fRAUemHGdRGExqAKu9bkwDfH1VNNjud4M5q+UKLw/Y0JuZII2BXj2xlDQlui1S</vt:lpwstr>
  </property>
  <property fmtid="{D5CDD505-2E9C-101B-9397-08002B2CF9AE}" pid="4" name="_IPGFLOW_P-B5B0_E-1_FP-1_SP-2_CV-E1E08C85_CN-109A9B1D">
    <vt:lpwstr>OFbetFWRd1LNocprlV+dJ5r5apvsFCHX3nC7UtTcIGO+AcTIC4g/KTwq+HxgSwzI9Cv9XJxHS4+g4Tb7Bc4R7DYw74gZ5OMthTHaMAhrO+Rh6SiRFrVxs28O6tFfKfrfSAtqTph4z+EioWZ9RHFmS7Bbnnuy+jvTA6pSDy904UAGR0N7V3HkLh9XokTba67K0</vt:lpwstr>
  </property>
  <property fmtid="{D5CDD505-2E9C-101B-9397-08002B2CF9AE}" pid="5" name="_IPGFLOW_P-B5B0_E-0_FP-1_CV-60DDE677_CN-8045E800">
    <vt:lpwstr>DPSPMK|3|448|2|0</vt:lpwstr>
  </property>
  <property fmtid="{D5CDD505-2E9C-101B-9397-08002B2CF9AE}" pid="6" name="_IPGFLOW_P-B5B0_E-0_CV-8A14B2B5_CN-33B697BE">
    <vt:lpwstr>DPFPMK|3|50|2|0</vt:lpwstr>
  </property>
  <property fmtid="{D5CDD505-2E9C-101B-9397-08002B2CF9AE}" pid="7" name="_IPGFLOW_P-B5B0_E-1_FP-2_SP-1_CV-EFF56CA_CN-2E91EDF4">
    <vt:lpwstr>Fc7ErNTIH/EiKUSzCU1u2fqst4S9R7vDr3LLdrRIYsEyMrYbrEopKU5BfyCVOuFfm6Eb8ZGJOY5HF1PR8LgTEsK5fiFSbsGPmmUH7/owOpEVQvKZ8kNLXeblPacsg57mM1vfzaDFimTPRAOXyIegoiotHvcpywahd+unJzXit+QWfkhcUbK0Z6L/Op0aVKIFP5Qmss8sgR5s4B6rzOO1XW1VY5zQeJL61sHrmNCliyeIrkmzwGGcX4M6Ch28UcI</vt:lpwstr>
  </property>
  <property fmtid="{D5CDD505-2E9C-101B-9397-08002B2CF9AE}" pid="8" name="_IPGFLOW_P-B5B0_E-1_FP-2_SP-2_CV-9059F01F_CN-643F3CCD">
    <vt:lpwstr>8m53MIblchgwJKe/TGb7qRkg4ePAOcXHphM1rjdDdgHD5PjuluI6R05HGHpr+/wzWzFdabcgLbx0oTT13w3iCVTaE4MU92K60hB+Ko5z49FkhjY5egFiD9kxyGRX1FrskscLOJPpS09dW/JEXktCCFBUPwXg22NQbKyYL7uOuT7M=</vt:lpwstr>
  </property>
  <property fmtid="{D5CDD505-2E9C-101B-9397-08002B2CF9AE}" pid="9" name="_IPGFLOW_P-B5B0_E-0_FP-2_CV-B684056A_CN-DAD0854">
    <vt:lpwstr>DPSPMK|3|428|2|0</vt:lpwstr>
  </property>
  <property fmtid="{D5CDD505-2E9C-101B-9397-08002B2CF9AE}" pid="10" name="KSOProductBuildVer">
    <vt:lpwstr>2052-12.1.0.23542</vt:lpwstr>
  </property>
  <property fmtid="{D5CDD505-2E9C-101B-9397-08002B2CF9AE}" pid="11" name="ICV">
    <vt:lpwstr>A7ED4DB9C61F47988CCCC177CB3C5BA8</vt:lpwstr>
  </property>
  <property fmtid="{D5CDD505-2E9C-101B-9397-08002B2CF9AE}" pid="12" name="KSOTemplateDocerSaveRecord">
    <vt:lpwstr>eyJoZGlkIjoiYjk4M2NjZTEzZWViYWFmNDJmYmMwMmY2ZTljMDIyOTMiLCJ1c2VySWQiOiIxNDE1MDY3Mzc5In0=</vt:lpwstr>
  </property>
</Properties>
</file>